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394380" w14:textId="7777777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39394381" w14:textId="77777777" w:rsidR="006E4F58" w:rsidRPr="006E4F58" w:rsidRDefault="006E4F58" w:rsidP="006E4F58">
      <w:pPr>
        <w:spacing w:after="0" w:line="240" w:lineRule="auto"/>
        <w:jc w:val="center"/>
        <w:rPr>
          <w:rFonts w:ascii="Times New Roman" w:eastAsia="Times New Roman" w:hAnsi="Times New Roman" w:cs="Times New Roman"/>
          <w:b/>
        </w:rPr>
      </w:pPr>
    </w:p>
    <w:p w14:paraId="39394382" w14:textId="77777777" w:rsidR="006E4F58" w:rsidRPr="006E4F58" w:rsidRDefault="00AA6E84" w:rsidP="006E4F58">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39394383" w14:textId="77777777" w:rsidR="006E4F58" w:rsidRPr="006E4F58" w:rsidRDefault="006E4F58" w:rsidP="006E4F58">
      <w:pPr>
        <w:spacing w:after="0" w:line="240" w:lineRule="auto"/>
        <w:rPr>
          <w:rFonts w:ascii="Times New Roman" w:eastAsia="Times New Roman" w:hAnsi="Times New Roman" w:cs="Times New Roman"/>
        </w:rPr>
      </w:pPr>
    </w:p>
    <w:p w14:paraId="3939438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(“this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39394385" w14:textId="77777777" w:rsidR="006E4F58" w:rsidRPr="006E4F58" w:rsidRDefault="006E4F58" w:rsidP="006E4F58">
      <w:pPr>
        <w:spacing w:after="0" w:line="240" w:lineRule="auto"/>
        <w:rPr>
          <w:rFonts w:ascii="Times New Roman" w:eastAsia="Times New Roman" w:hAnsi="Times New Roman" w:cs="Times New Roman"/>
        </w:rPr>
      </w:pPr>
    </w:p>
    <w:p w14:paraId="3939438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3939438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3939438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39394389" w14:textId="77777777" w:rsidR="006E4F58" w:rsidRPr="006E4F58" w:rsidRDefault="006E4F58" w:rsidP="006E4F58">
      <w:pPr>
        <w:spacing w:after="0" w:line="240" w:lineRule="auto"/>
        <w:rPr>
          <w:rFonts w:ascii="Times New Roman" w:eastAsia="Times New Roman" w:hAnsi="Times New Roman" w:cs="Times New Roman"/>
        </w:rPr>
      </w:pPr>
    </w:p>
    <w:p w14:paraId="3939438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3939438B" w14:textId="77777777" w:rsidR="006E4F58" w:rsidRDefault="006E4F58" w:rsidP="006E4F58">
      <w:pPr>
        <w:spacing w:after="0" w:line="240" w:lineRule="auto"/>
        <w:rPr>
          <w:rFonts w:ascii="Times New Roman" w:eastAsia="Times New Roman" w:hAnsi="Times New Roman" w:cs="Times New Roman"/>
          <w:b/>
          <w:smallCaps/>
          <w:color w:val="000000"/>
        </w:rPr>
      </w:pPr>
    </w:p>
    <w:p w14:paraId="29A73AF3" w14:textId="0F8D3992" w:rsidR="00F420B5" w:rsidRPr="00324151" w:rsidRDefault="006E4F58" w:rsidP="00F420B5">
      <w:pPr>
        <w:spacing w:after="0" w:line="240" w:lineRule="auto"/>
        <w:rPr>
          <w:ins w:id="0" w:author="Worrall, James F. (LNSSI-DC)" w:date="2020-10-08T16:18:00Z"/>
          <w:rFonts w:ascii="Arial" w:eastAsia="Times New Roman" w:hAnsi="Arial" w:cs="Arial"/>
          <w:sz w:val="20"/>
          <w:szCs w:val="20"/>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w:t>
      </w:r>
      <w:ins w:id="1" w:author="Worrall, James F. (LNSSI-DC)" w:date="2020-10-08T16:15:00Z">
        <w:r w:rsidR="00F420B5">
          <w:rPr>
            <w:rFonts w:ascii="Times New Roman" w:eastAsia="Times New Roman" w:hAnsi="Times New Roman" w:cs="Times New Roman"/>
          </w:rPr>
          <w:t xml:space="preserve"> that support Contractor’s invoices submitted</w:t>
        </w:r>
      </w:ins>
      <w:del w:id="2" w:author="Worrall, James F. (LNSSI-DC)" w:date="2020-10-08T16:15:00Z">
        <w:r w:rsidRPr="006E4F58" w:rsidDel="00F420B5">
          <w:rPr>
            <w:rFonts w:ascii="Times New Roman" w:eastAsia="Times New Roman" w:hAnsi="Times New Roman" w:cs="Times New Roman"/>
          </w:rPr>
          <w:delText xml:space="preserve"> pertaining to all costs incurred</w:delText>
        </w:r>
      </w:del>
      <w:r w:rsidRPr="006E4F58">
        <w:rPr>
          <w:rFonts w:ascii="Times New Roman" w:eastAsia="Times New Roman" w:hAnsi="Times New Roman" w:cs="Times New Roman"/>
        </w:rPr>
        <w:t xml:space="preserve"> under this Contract. They shall make such materials available at their respective offices at all reasonable times during this Contract</w:t>
      </w:r>
      <w:ins w:id="3" w:author="Worrall, James F. (LNSSI-DC)" w:date="2020-10-08T16:16:00Z">
        <w:r w:rsidR="00F420B5">
          <w:rPr>
            <w:rFonts w:ascii="Times New Roman" w:eastAsia="Times New Roman" w:hAnsi="Times New Roman" w:cs="Times New Roman"/>
          </w:rPr>
          <w:t xml:space="preserve"> with prior written notice</w:t>
        </w:r>
      </w:ins>
      <w:r w:rsidRPr="006E4F58">
        <w:rPr>
          <w:rFonts w:ascii="Times New Roman" w:eastAsia="Times New Roman" w:hAnsi="Times New Roman" w:cs="Times New Roman"/>
        </w:rPr>
        <w:t>, and for three (3) years from the date of final payment under this Contract, for inspection by the State or its authorized designees.</w:t>
      </w:r>
      <w:del w:id="4" w:author="Worrall, James F. (LNSSI-DC)" w:date="2020-10-08T16:18:00Z">
        <w:r w:rsidRPr="006E4F58" w:rsidDel="00F420B5">
          <w:rPr>
            <w:rFonts w:ascii="Times New Roman" w:eastAsia="Times New Roman" w:hAnsi="Times New Roman" w:cs="Times New Roman"/>
          </w:rPr>
          <w:delText xml:space="preserve"> Copies shall be furnished at no cost to the State if requested</w:delText>
        </w:r>
      </w:del>
      <w:ins w:id="5" w:author="Worrall, James F. (LNSSI-DC)" w:date="2020-10-08T16:18:00Z">
        <w:r w:rsidR="00F420B5">
          <w:rPr>
            <w:rFonts w:ascii="Times New Roman" w:eastAsia="Times New Roman" w:hAnsi="Times New Roman" w:cs="Times New Roman"/>
          </w:rPr>
          <w:t xml:space="preserve"> </w:t>
        </w:r>
      </w:ins>
      <w:r w:rsidRPr="006E4F58">
        <w:rPr>
          <w:rFonts w:ascii="Times New Roman" w:eastAsia="Times New Roman" w:hAnsi="Times New Roman" w:cs="Times New Roman"/>
        </w:rPr>
        <w:t>.</w:t>
      </w:r>
      <w:ins w:id="6" w:author="Worrall, James F. (LNSSI-DC)" w:date="2020-10-08T16:18:00Z">
        <w:r w:rsidR="00F420B5" w:rsidRPr="00F420B5">
          <w:rPr>
            <w:rFonts w:ascii="Arial" w:eastAsia="Times New Roman" w:hAnsi="Arial" w:cs="Arial"/>
            <w:sz w:val="20"/>
            <w:szCs w:val="20"/>
          </w:rPr>
          <w:t xml:space="preserve"> </w:t>
        </w:r>
        <w:r w:rsidR="00F420B5">
          <w:rPr>
            <w:rFonts w:ascii="Arial" w:eastAsia="Times New Roman" w:hAnsi="Arial" w:cs="Arial"/>
            <w:sz w:val="20"/>
            <w:szCs w:val="20"/>
          </w:rPr>
          <w:t>Inspection shall be subject to prior execution of a separate Confidentiality Agreement.</w:t>
        </w:r>
      </w:ins>
    </w:p>
    <w:p w14:paraId="3939438C" w14:textId="2143D396" w:rsidR="006E4F58" w:rsidRPr="006E4F58" w:rsidRDefault="006E4F58" w:rsidP="006E4F58">
      <w:pPr>
        <w:spacing w:after="0" w:line="240" w:lineRule="auto"/>
        <w:rPr>
          <w:rFonts w:ascii="Times New Roman" w:eastAsia="Times New Roman" w:hAnsi="Times New Roman" w:cs="Times New Roman"/>
        </w:rPr>
      </w:pPr>
    </w:p>
    <w:p w14:paraId="3939438D" w14:textId="77777777" w:rsidR="006E4F58" w:rsidRPr="006E4F58" w:rsidRDefault="006E4F58" w:rsidP="006E4F58">
      <w:pPr>
        <w:spacing w:after="0" w:line="240" w:lineRule="auto"/>
        <w:rPr>
          <w:rFonts w:ascii="Times New Roman" w:eastAsia="Times New Roman" w:hAnsi="Times New Roman" w:cs="Times New Roman"/>
        </w:rPr>
      </w:pPr>
    </w:p>
    <w:p w14:paraId="3939438E"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3939438F"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39394390" w14:textId="77777777" w:rsidR="00037656" w:rsidRDefault="00037656" w:rsidP="00037656">
      <w:pPr>
        <w:spacing w:after="0" w:line="240" w:lineRule="auto"/>
        <w:rPr>
          <w:rFonts w:ascii="Times New Roman" w:eastAsia="Times New Roman" w:hAnsi="Times New Roman" w:cs="Times New Roman"/>
        </w:rPr>
      </w:pPr>
    </w:p>
    <w:p w14:paraId="39394391"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39394392" w14:textId="77777777" w:rsidR="006E4F58" w:rsidRPr="006E4F58" w:rsidRDefault="006E4F58" w:rsidP="006E4F58">
      <w:pPr>
        <w:spacing w:after="0" w:line="240" w:lineRule="auto"/>
        <w:rPr>
          <w:rFonts w:ascii="Times New Roman" w:eastAsia="Times New Roman" w:hAnsi="Times New Roman" w:cs="Times New Roman"/>
        </w:rPr>
      </w:pPr>
    </w:p>
    <w:p w14:paraId="39394393"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39394394" w14:textId="77777777" w:rsidR="006E4F58" w:rsidRPr="006E4F58" w:rsidRDefault="006E4F58" w:rsidP="006E4F58">
      <w:pPr>
        <w:spacing w:after="0" w:line="240" w:lineRule="auto"/>
        <w:rPr>
          <w:rFonts w:ascii="Times New Roman" w:eastAsia="Times New Roman" w:hAnsi="Times New Roman" w:cs="Times New Roman"/>
        </w:rPr>
      </w:pPr>
    </w:p>
    <w:p w14:paraId="3939439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39394396" w14:textId="77777777" w:rsidR="006E4F58" w:rsidRPr="006E4F58" w:rsidRDefault="006E4F58" w:rsidP="006E4F58">
      <w:pPr>
        <w:spacing w:after="0" w:line="240" w:lineRule="auto"/>
        <w:rPr>
          <w:rFonts w:ascii="Times New Roman" w:eastAsia="Times New Roman" w:hAnsi="Times New Roman" w:cs="Times New Roman"/>
        </w:rPr>
      </w:pPr>
    </w:p>
    <w:p w14:paraId="3939439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w:t>
      </w:r>
      <w:r w:rsidRPr="006E4F58">
        <w:rPr>
          <w:rFonts w:ascii="Times New Roman" w:eastAsia="Times New Roman" w:hAnsi="Times New Roman" w:cs="Times New Roman"/>
        </w:rPr>
        <w:lastRenderedPageBreak/>
        <w:t xml:space="preserve">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39394398" w14:textId="77777777" w:rsidR="006E4F58" w:rsidRPr="006E4F58" w:rsidRDefault="006E4F58" w:rsidP="006E4F58">
      <w:pPr>
        <w:spacing w:after="0" w:line="240" w:lineRule="auto"/>
        <w:rPr>
          <w:rFonts w:ascii="Times New Roman" w:eastAsia="Times New Roman" w:hAnsi="Times New Roman" w:cs="Times New Roman"/>
        </w:rPr>
      </w:pPr>
    </w:p>
    <w:p w14:paraId="3939439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3939439A" w14:textId="77777777" w:rsidR="006E4F58" w:rsidRPr="006E4F58" w:rsidRDefault="006E4F58" w:rsidP="006E4F58">
      <w:pPr>
        <w:spacing w:after="0" w:line="240" w:lineRule="auto"/>
        <w:rPr>
          <w:rFonts w:ascii="Times New Roman" w:eastAsia="Times New Roman" w:hAnsi="Times New Roman" w:cs="Times New Roman"/>
        </w:rPr>
      </w:pPr>
    </w:p>
    <w:p w14:paraId="3939439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3939439C" w14:textId="77777777" w:rsidR="006E4F58" w:rsidRPr="006E4F58" w:rsidRDefault="006E4F58" w:rsidP="006E4F58">
      <w:pPr>
        <w:spacing w:after="0" w:line="240" w:lineRule="auto"/>
        <w:rPr>
          <w:rFonts w:ascii="Times New Roman" w:eastAsia="Times New Roman" w:hAnsi="Times New Roman" w:cs="Times New Roman"/>
        </w:rPr>
      </w:pPr>
    </w:p>
    <w:p w14:paraId="3939439D"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3939439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3939439F" w14:textId="77777777" w:rsidR="006E4F58" w:rsidRPr="006E4F58" w:rsidRDefault="006E4F58" w:rsidP="006E4F58">
      <w:pPr>
        <w:spacing w:after="0" w:line="240" w:lineRule="auto"/>
        <w:rPr>
          <w:rFonts w:ascii="Times New Roman" w:eastAsia="Times New Roman" w:hAnsi="Times New Roman" w:cs="Times New Roman"/>
        </w:rPr>
      </w:pPr>
    </w:p>
    <w:p w14:paraId="393943A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11"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393943A1" w14:textId="77777777" w:rsidR="006E4F58" w:rsidRPr="006E4F58" w:rsidRDefault="006E4F58" w:rsidP="006E4F58">
      <w:pPr>
        <w:spacing w:after="0" w:line="240" w:lineRule="auto"/>
        <w:rPr>
          <w:rFonts w:ascii="Times New Roman" w:eastAsia="Times New Roman" w:hAnsi="Times New Roman" w:cs="Times New Roman"/>
        </w:rPr>
      </w:pPr>
    </w:p>
    <w:p w14:paraId="393943A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393943A3" w14:textId="77777777" w:rsidR="006E4F58" w:rsidRPr="006E4F58" w:rsidRDefault="006E4F58" w:rsidP="006E4F58">
      <w:pPr>
        <w:spacing w:after="0" w:line="240" w:lineRule="auto"/>
        <w:rPr>
          <w:rFonts w:ascii="Times New Roman" w:eastAsia="Times New Roman" w:hAnsi="Times New Roman" w:cs="Times New Roman"/>
        </w:rPr>
      </w:pPr>
    </w:p>
    <w:p w14:paraId="393943A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393943A5" w14:textId="77777777" w:rsidR="006E4F58" w:rsidRPr="006E4F58" w:rsidRDefault="006E4F58" w:rsidP="006E4F58">
      <w:pPr>
        <w:spacing w:after="0" w:line="240" w:lineRule="auto"/>
        <w:rPr>
          <w:rFonts w:ascii="Times New Roman" w:eastAsia="Times New Roman" w:hAnsi="Times New Roman" w:cs="Times New Roman"/>
        </w:rPr>
      </w:pPr>
    </w:p>
    <w:p w14:paraId="393943A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w:t>
      </w:r>
      <w:r w:rsidRPr="006E4F58">
        <w:rPr>
          <w:rFonts w:ascii="Times New Roman" w:eastAsia="Times New Roman" w:hAnsi="Times New Roman" w:cs="Times New Roman"/>
        </w:rPr>
        <w:lastRenderedPageBreak/>
        <w:t>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393943A7" w14:textId="77777777" w:rsidR="006E4F58" w:rsidRPr="006E4F58" w:rsidRDefault="006E4F58" w:rsidP="006E4F58">
      <w:pPr>
        <w:spacing w:after="0" w:line="240" w:lineRule="auto"/>
        <w:rPr>
          <w:rFonts w:ascii="Times New Roman" w:eastAsia="Times New Roman" w:hAnsi="Times New Roman" w:cs="Times New Roman"/>
        </w:rPr>
      </w:pPr>
    </w:p>
    <w:p w14:paraId="393943A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393943A9" w14:textId="77777777" w:rsidR="006E4F58" w:rsidRPr="006E4F58" w:rsidRDefault="006E4F58" w:rsidP="006E4F58">
      <w:pPr>
        <w:spacing w:after="0" w:line="240" w:lineRule="auto"/>
        <w:rPr>
          <w:rFonts w:ascii="Times New Roman" w:eastAsia="Times New Roman" w:hAnsi="Times New Roman" w:cs="Times New Roman"/>
        </w:rPr>
      </w:pPr>
    </w:p>
    <w:p w14:paraId="393943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393943AB" w14:textId="77777777" w:rsidR="006E4F58" w:rsidRPr="006E4F58" w:rsidRDefault="006E4F58" w:rsidP="006E4F58">
      <w:pPr>
        <w:spacing w:after="0" w:line="240" w:lineRule="auto"/>
        <w:rPr>
          <w:rFonts w:ascii="Times New Roman" w:eastAsia="Times New Roman" w:hAnsi="Times New Roman" w:cs="Times New Roman"/>
        </w:rPr>
      </w:pPr>
    </w:p>
    <w:p w14:paraId="393943AC"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393943AD"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393943AE"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393943A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393943B0"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7" w:name="IC24-5-12"/>
      <w:r w:rsidRPr="006E4F58">
        <w:rPr>
          <w:rFonts w:ascii="Times New Roman" w:eastAsia="Times New Roman" w:hAnsi="Times New Roman" w:cs="Times New Roman"/>
        </w:rPr>
        <w:t>Telephone Solicitations</w:t>
      </w:r>
      <w:bookmarkEnd w:id="7"/>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393943B1"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8" w:name="IC24-5-14"/>
      <w:r w:rsidRPr="006E4F58">
        <w:rPr>
          <w:rFonts w:ascii="Times New Roman" w:eastAsia="Times New Roman" w:hAnsi="Times New Roman" w:cs="Times New Roman"/>
        </w:rPr>
        <w:t>Regulation of Automatic Dialing Machines</w:t>
      </w:r>
      <w:bookmarkEnd w:id="8"/>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393943B2"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393943B3"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393943B4"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393943B5"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393943B6"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393943B7" w14:textId="77777777" w:rsidR="006E4F58" w:rsidRPr="006E4F58" w:rsidRDefault="006E4F58" w:rsidP="006E4F58">
      <w:pPr>
        <w:spacing w:after="0" w:line="240" w:lineRule="auto"/>
        <w:rPr>
          <w:rFonts w:ascii="Times New Roman" w:eastAsia="Times New Roman" w:hAnsi="Times New Roman" w:cs="Times New Roman"/>
        </w:rPr>
      </w:pPr>
    </w:p>
    <w:p w14:paraId="393943B8" w14:textId="3C7CE5B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w:t>
      </w:r>
      <w:ins w:id="9" w:author="Worrall, James F. (LNSSI-DC)" w:date="2020-10-08T16:23:00Z">
        <w:r w:rsidR="00FC02B6">
          <w:rPr>
            <w:rFonts w:ascii="Times New Roman" w:eastAsia="Times New Roman" w:hAnsi="Times New Roman" w:cs="Times New Roman"/>
          </w:rPr>
          <w:t>in accordance with the Statement of Work</w:t>
        </w:r>
      </w:ins>
      <w:del w:id="10" w:author="Worrall, James F. (LNSSI-DC)" w:date="2020-10-08T16:24:00Z">
        <w:r w:rsidRPr="006E4F58" w:rsidDel="00FC02B6">
          <w:rPr>
            <w:rFonts w:ascii="Times New Roman" w:eastAsia="Times New Roman" w:hAnsi="Times New Roman" w:cs="Times New Roman"/>
          </w:rPr>
          <w:delText>to the State’s reasonable satisfaction, as determined at the discretion of the undersigned State representative and</w:delText>
        </w:r>
      </w:del>
      <w:r w:rsidRPr="006E4F58">
        <w:rPr>
          <w:rFonts w:ascii="Times New Roman" w:eastAsia="Times New Roman" w:hAnsi="Times New Roman" w:cs="Times New Roman"/>
        </w:rPr>
        <w:t xml:space="preserve"> in accordance with all applicable federal, state, local laws, ordinances, rules and regulations. </w:t>
      </w:r>
      <w:del w:id="11" w:author="Worrall, James F. (LNSSI-DC)" w:date="2020-10-08T16:24:00Z">
        <w:r w:rsidRPr="006E4F58" w:rsidDel="00FC02B6">
          <w:rPr>
            <w:rFonts w:ascii="Times New Roman" w:eastAsia="Times New Roman" w:hAnsi="Times New Roman" w:cs="Times New Roman"/>
          </w:rPr>
          <w:delText xml:space="preserve">The State shall not be required to pay for work found to be unsatisfactory, inconsistent with this Contract </w:delText>
        </w:r>
        <w:r w:rsidR="00105774" w:rsidDel="00FC02B6">
          <w:rPr>
            <w:rFonts w:ascii="Times New Roman" w:eastAsia="Times New Roman" w:hAnsi="Times New Roman" w:cs="Times New Roman"/>
          </w:rPr>
          <w:delText>or performed in violation of any</w:delText>
        </w:r>
        <w:r w:rsidRPr="006E4F58" w:rsidDel="00FC02B6">
          <w:rPr>
            <w:rFonts w:ascii="Times New Roman" w:eastAsia="Times New Roman" w:hAnsi="Times New Roman" w:cs="Times New Roman"/>
          </w:rPr>
          <w:delText xml:space="preserve"> federal, state or local statute, ordinance, rule or regulation.</w:delText>
        </w:r>
      </w:del>
    </w:p>
    <w:p w14:paraId="393943B9" w14:textId="77777777" w:rsidR="006E4F58" w:rsidRPr="006E4F58" w:rsidRDefault="006E4F58" w:rsidP="006E4F58">
      <w:pPr>
        <w:spacing w:after="0" w:line="240" w:lineRule="auto"/>
        <w:rPr>
          <w:rFonts w:ascii="Times New Roman" w:eastAsia="Times New Roman" w:hAnsi="Times New Roman" w:cs="Times New Roman"/>
        </w:rPr>
      </w:pPr>
    </w:p>
    <w:p w14:paraId="393943B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393943BB" w14:textId="77777777" w:rsidR="006E4F58" w:rsidRPr="006E4F58" w:rsidRDefault="006E4F58" w:rsidP="006E4F58">
      <w:pPr>
        <w:spacing w:after="0" w:line="240" w:lineRule="auto"/>
        <w:rPr>
          <w:rFonts w:ascii="Times New Roman" w:eastAsia="Times New Roman" w:hAnsi="Times New Roman" w:cs="Times New Roman"/>
        </w:rPr>
      </w:pPr>
    </w:p>
    <w:p w14:paraId="393943BC" w14:textId="066E04E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w:t>
      </w:r>
      <w:ins w:id="12" w:author="Worrall, James F. (LNSSI-DC)" w:date="2020-10-08T16:25:00Z">
        <w:r w:rsidR="00FC02B6">
          <w:rPr>
            <w:rFonts w:ascii="Times New Roman" w:eastAsia="Times New Roman" w:hAnsi="Times New Roman" w:cs="Times New Roman"/>
          </w:rPr>
          <w:t xml:space="preserve"> </w:t>
        </w:r>
      </w:ins>
      <w:ins w:id="13" w:author="Worrall, James F. (LNSSI-DC)" w:date="2020-10-08T16:26:00Z">
        <w:r w:rsidR="002F5604">
          <w:rPr>
            <w:rFonts w:ascii="Times New Roman" w:eastAsia="Times New Roman" w:hAnsi="Times New Roman" w:cs="Times New Roman"/>
          </w:rPr>
          <w:t>due to</w:t>
        </w:r>
      </w:ins>
      <w:ins w:id="14" w:author="Worrall, James F. (LNSSI-DC)" w:date="2020-10-08T16:25:00Z">
        <w:r w:rsidR="00FC02B6">
          <w:rPr>
            <w:rFonts w:ascii="Times New Roman" w:eastAsia="Times New Roman" w:hAnsi="Times New Roman" w:cs="Times New Roman"/>
          </w:rPr>
          <w:t xml:space="preserve"> the </w:t>
        </w:r>
      </w:ins>
      <w:ins w:id="15" w:author="Worrall, James F. (LNSSI-DC)" w:date="2020-10-08T16:26:00Z">
        <w:r w:rsidR="002F5604">
          <w:rPr>
            <w:rFonts w:ascii="Times New Roman" w:eastAsia="Times New Roman" w:hAnsi="Times New Roman" w:cs="Times New Roman"/>
          </w:rPr>
          <w:t>Contractor’s</w:t>
        </w:r>
        <w:r w:rsidR="00FC02B6">
          <w:rPr>
            <w:rFonts w:ascii="Times New Roman" w:eastAsia="Times New Roman" w:hAnsi="Times New Roman" w:cs="Times New Roman"/>
          </w:rPr>
          <w:t xml:space="preserve"> negligence or</w:t>
        </w:r>
        <w:r w:rsidR="002F5604">
          <w:rPr>
            <w:rFonts w:ascii="Times New Roman" w:eastAsia="Times New Roman" w:hAnsi="Times New Roman" w:cs="Times New Roman"/>
          </w:rPr>
          <w:t xml:space="preserve"> intentional misconduct</w:t>
        </w:r>
        <w:r w:rsidR="00FC02B6">
          <w:rPr>
            <w:rFonts w:ascii="Times New Roman" w:eastAsia="Times New Roman" w:hAnsi="Times New Roman" w:cs="Times New Roman"/>
          </w:rPr>
          <w:t xml:space="preserve"> </w:t>
        </w:r>
      </w:ins>
      <w:r w:rsidRPr="006E4F58">
        <w:rPr>
          <w:rFonts w:ascii="Times New Roman" w:eastAsia="Times New Roman" w:hAnsi="Times New Roman" w:cs="Times New Roman"/>
        </w:rPr>
        <w:t xml:space="preserve">, Contractor agrees to pay the </w:t>
      </w:r>
      <w:ins w:id="16" w:author="Worrall, James F. (LNSSI-DC)" w:date="2020-10-08T16:27:00Z">
        <w:r w:rsidR="002F5604">
          <w:rPr>
            <w:rFonts w:ascii="Times New Roman" w:eastAsia="Times New Roman" w:hAnsi="Times New Roman" w:cs="Times New Roman"/>
          </w:rPr>
          <w:t xml:space="preserve">reasonable </w:t>
        </w:r>
      </w:ins>
      <w:r w:rsidRPr="006E4F58">
        <w:rPr>
          <w:rFonts w:ascii="Times New Roman" w:eastAsia="Times New Roman" w:hAnsi="Times New Roman" w:cs="Times New Roman"/>
        </w:rPr>
        <w:t>cost of the notice of disclosure of a breach of the security of the system in addition to any other claims and expenses for which it is liable under the terms of this contract.</w:t>
      </w:r>
      <w:ins w:id="17" w:author="Worrall, James F. (LNSSI-DC)" w:date="2020-10-09T09:56:00Z">
        <w:r w:rsidR="00DB4C2E">
          <w:rPr>
            <w:rFonts w:ascii="Times New Roman" w:eastAsia="Times New Roman" w:hAnsi="Times New Roman" w:cs="Times New Roman"/>
          </w:rPr>
          <w:t xml:space="preserve">  Notwithstanding anything in this section, it shall not be construed so as to apply to records in Contrcator</w:t>
        </w:r>
      </w:ins>
      <w:ins w:id="18" w:author="Worrall, James F. (LNSSI-DC)" w:date="2020-10-09T09:57:00Z">
        <w:r w:rsidR="00DB4C2E">
          <w:rPr>
            <w:rFonts w:ascii="Times New Roman" w:eastAsia="Times New Roman" w:hAnsi="Times New Roman" w:cs="Times New Roman"/>
          </w:rPr>
          <w:t>’s public records database which it licenses to commercial and government customers.</w:t>
        </w:r>
      </w:ins>
    </w:p>
    <w:p w14:paraId="393943BD" w14:textId="77777777" w:rsidR="006E4F58" w:rsidRPr="006E4F58" w:rsidRDefault="006E4F58" w:rsidP="006E4F58">
      <w:pPr>
        <w:spacing w:after="0" w:line="240" w:lineRule="auto"/>
        <w:rPr>
          <w:rFonts w:ascii="Times New Roman" w:eastAsia="Times New Roman" w:hAnsi="Times New Roman" w:cs="Times New Roman"/>
        </w:rPr>
      </w:pPr>
    </w:p>
    <w:p w14:paraId="393943BE" w14:textId="338704C0"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w:t>
      </w:r>
      <w:ins w:id="19" w:author="Worrall, James F. (LNSSI-DC)" w:date="2020-10-08T16:29:00Z">
        <w:r w:rsidR="002F5604">
          <w:rPr>
            <w:rFonts w:ascii="Times New Roman" w:eastAsia="Times New Roman" w:hAnsi="Times New Roman" w:cs="Times New Roman"/>
            <w:b/>
          </w:rPr>
          <w:t>Reserved</w:t>
        </w:r>
      </w:ins>
      <w:del w:id="20" w:author="Worrall, James F. (LNSSI-DC)" w:date="2020-10-08T16:29:00Z">
        <w:r w:rsidRPr="006E4F58" w:rsidDel="002F5604">
          <w:rPr>
            <w:rFonts w:ascii="Times New Roman" w:eastAsia="Times New Roman" w:hAnsi="Times New Roman" w:cs="Times New Roman"/>
            <w:b/>
          </w:rPr>
          <w:delText xml:space="preserve"> Continuity of </w:delText>
        </w:r>
        <w:commentRangeStart w:id="21"/>
        <w:r w:rsidRPr="006E4F58" w:rsidDel="002F5604">
          <w:rPr>
            <w:rFonts w:ascii="Times New Roman" w:eastAsia="Times New Roman" w:hAnsi="Times New Roman" w:cs="Times New Roman"/>
            <w:b/>
          </w:rPr>
          <w:delText>Se</w:delText>
        </w:r>
      </w:del>
      <w:del w:id="22" w:author="Worrall, James F. (LNSSI-DC)" w:date="2020-10-08T16:28:00Z">
        <w:r w:rsidRPr="006E4F58" w:rsidDel="002F5604">
          <w:rPr>
            <w:rFonts w:ascii="Times New Roman" w:eastAsia="Times New Roman" w:hAnsi="Times New Roman" w:cs="Times New Roman"/>
            <w:b/>
          </w:rPr>
          <w:delText>rvices</w:delText>
        </w:r>
      </w:del>
      <w:commentRangeEnd w:id="21"/>
      <w:r w:rsidR="002F5604">
        <w:rPr>
          <w:rStyle w:val="CommentReference"/>
        </w:rPr>
        <w:commentReference w:id="21"/>
      </w:r>
      <w:del w:id="23" w:author="Worrall, James F. (LNSSI-DC)" w:date="2020-10-08T16:28:00Z">
        <w:r w:rsidRPr="006E4F58" w:rsidDel="002F5604">
          <w:rPr>
            <w:rFonts w:ascii="Times New Roman" w:eastAsia="Times New Roman" w:hAnsi="Times New Roman" w:cs="Times New Roman"/>
            <w:b/>
          </w:rPr>
          <w:delText xml:space="preserve">.   </w:delText>
        </w:r>
      </w:del>
    </w:p>
    <w:p w14:paraId="393943BF" w14:textId="2EC9E224" w:rsidR="006E4F58" w:rsidRPr="006E4F58" w:rsidDel="002F5604" w:rsidRDefault="006E4F58" w:rsidP="002F5604">
      <w:pPr>
        <w:spacing w:after="0" w:line="240" w:lineRule="auto"/>
        <w:rPr>
          <w:del w:id="24" w:author="Worrall, James F. (LNSSI-DC)" w:date="2020-10-08T16:28:00Z"/>
          <w:rFonts w:ascii="Times New Roman" w:eastAsia="Times New Roman" w:hAnsi="Times New Roman" w:cs="Times New Roman"/>
        </w:rPr>
      </w:pPr>
      <w:r w:rsidRPr="006E4F58">
        <w:rPr>
          <w:rFonts w:ascii="Times New Roman" w:eastAsia="Times New Roman" w:hAnsi="Times New Roman" w:cs="Times New Roman"/>
        </w:rPr>
        <w:t xml:space="preserve">A.  </w:t>
      </w:r>
      <w:del w:id="25" w:author="Worrall, James F. (LNSSI-DC)" w:date="2020-10-08T16:28:00Z">
        <w:r w:rsidRPr="006E4F58" w:rsidDel="002F5604">
          <w:rPr>
            <w:rFonts w:ascii="Times New Roman" w:eastAsia="Times New Roman" w:hAnsi="Times New Roman" w:cs="Times New Roman"/>
          </w:rPr>
          <w:delText>The Contractor recognizes that the service(s) to be performed under this Contract are vital to the State and must be continued without interruption and that, upon Contract expiration, a successor, either the State or another contractor, may continue them.  The Contractor agrees to:</w:delText>
        </w:r>
      </w:del>
    </w:p>
    <w:p w14:paraId="393943C0" w14:textId="0A6717CF" w:rsidR="006E4F58" w:rsidRPr="007412B2" w:rsidDel="002F5604" w:rsidRDefault="006E4F58">
      <w:pPr>
        <w:spacing w:after="0" w:line="240" w:lineRule="auto"/>
        <w:rPr>
          <w:del w:id="26" w:author="Worrall, James F. (LNSSI-DC)" w:date="2020-10-08T16:28:00Z"/>
          <w:rFonts w:ascii="Times New Roman" w:eastAsia="Times New Roman" w:hAnsi="Times New Roman" w:cs="Times New Roman"/>
        </w:rPr>
        <w:pPrChange w:id="27" w:author="Worrall, James F. (LNSSI-DC)" w:date="2020-10-08T16:28:00Z">
          <w:pPr>
            <w:pStyle w:val="ListParagraph"/>
            <w:numPr>
              <w:numId w:val="6"/>
            </w:numPr>
            <w:spacing w:after="0" w:line="240" w:lineRule="auto"/>
            <w:ind w:left="1260" w:hanging="360"/>
          </w:pPr>
        </w:pPrChange>
      </w:pPr>
      <w:bookmarkStart w:id="28" w:name="_Toc236554569"/>
      <w:del w:id="29" w:author="Worrall, James F. (LNSSI-DC)" w:date="2020-10-08T16:28:00Z">
        <w:r w:rsidRPr="007412B2" w:rsidDel="002F5604">
          <w:rPr>
            <w:rFonts w:ascii="Times New Roman" w:eastAsia="Times New Roman" w:hAnsi="Times New Roman" w:cs="Times New Roman"/>
          </w:rPr>
          <w:delText>Furnish phase-in training; and</w:delText>
        </w:r>
        <w:bookmarkEnd w:id="28"/>
      </w:del>
    </w:p>
    <w:p w14:paraId="393943C1" w14:textId="66A96C80" w:rsidR="006E4F58" w:rsidRPr="007412B2" w:rsidDel="002F5604" w:rsidRDefault="006E4F58">
      <w:pPr>
        <w:spacing w:after="0" w:line="240" w:lineRule="auto"/>
        <w:rPr>
          <w:del w:id="30" w:author="Worrall, James F. (LNSSI-DC)" w:date="2020-10-08T16:28:00Z"/>
          <w:rFonts w:ascii="Times New Roman" w:eastAsia="Times New Roman" w:hAnsi="Times New Roman" w:cs="Times New Roman"/>
        </w:rPr>
        <w:pPrChange w:id="31" w:author="Worrall, James F. (LNSSI-DC)" w:date="2020-10-08T16:28:00Z">
          <w:pPr>
            <w:pStyle w:val="ListParagraph"/>
            <w:numPr>
              <w:numId w:val="6"/>
            </w:numPr>
            <w:spacing w:after="0" w:line="240" w:lineRule="auto"/>
            <w:ind w:left="1260" w:right="-360" w:hanging="360"/>
          </w:pPr>
        </w:pPrChange>
      </w:pPr>
      <w:del w:id="32" w:author="Worrall, James F. (LNSSI-DC)" w:date="2020-10-08T16:28:00Z">
        <w:r w:rsidRPr="007412B2" w:rsidDel="002F5604">
          <w:rPr>
            <w:rFonts w:ascii="Times New Roman" w:eastAsia="Times New Roman" w:hAnsi="Times New Roman" w:cs="Times New Roman"/>
          </w:rPr>
          <w:delText>Exercise its best efforts and cooperation to effect an orderly and efficient transition to a successor.</w:delText>
        </w:r>
      </w:del>
    </w:p>
    <w:p w14:paraId="393943C2" w14:textId="0CB4629D" w:rsidR="006E4F58" w:rsidRPr="006E4F58" w:rsidDel="002F5604" w:rsidRDefault="006E4F58" w:rsidP="002F5604">
      <w:pPr>
        <w:spacing w:after="0" w:line="240" w:lineRule="auto"/>
        <w:rPr>
          <w:del w:id="33" w:author="Worrall, James F. (LNSSI-DC)" w:date="2020-10-08T16:28:00Z"/>
          <w:rFonts w:ascii="Times New Roman" w:eastAsia="Times New Roman" w:hAnsi="Times New Roman" w:cs="Times New Roman"/>
        </w:rPr>
      </w:pPr>
    </w:p>
    <w:p w14:paraId="393943C3" w14:textId="1CDA8C03" w:rsidR="006E4F58" w:rsidRPr="006E4F58" w:rsidDel="002F5604" w:rsidRDefault="006E4F58" w:rsidP="002F5604">
      <w:pPr>
        <w:spacing w:after="0" w:line="240" w:lineRule="auto"/>
        <w:rPr>
          <w:del w:id="34" w:author="Worrall, James F. (LNSSI-DC)" w:date="2020-10-08T16:28:00Z"/>
          <w:rFonts w:ascii="Times New Roman" w:eastAsia="Times New Roman" w:hAnsi="Times New Roman" w:cs="Times New Roman"/>
        </w:rPr>
      </w:pPr>
      <w:del w:id="35" w:author="Worrall, James F. (LNSSI-DC)" w:date="2020-10-08T16:28:00Z">
        <w:r w:rsidRPr="006E4F58" w:rsidDel="002F5604">
          <w:rPr>
            <w:rFonts w:ascii="Times New Roman" w:eastAsia="Times New Roman" w:hAnsi="Times New Roman" w:cs="Times New Roman"/>
          </w:rPr>
          <w:delText>B.  The Contractor shall, upon the State's written notice:</w:delText>
        </w:r>
      </w:del>
    </w:p>
    <w:p w14:paraId="393943C4" w14:textId="3C391DA4" w:rsidR="006E4F58" w:rsidRPr="006E4F58" w:rsidDel="002F5604" w:rsidRDefault="006E4F58">
      <w:pPr>
        <w:spacing w:after="0" w:line="240" w:lineRule="auto"/>
        <w:rPr>
          <w:del w:id="36" w:author="Worrall, James F. (LNSSI-DC)" w:date="2020-10-08T16:28:00Z"/>
          <w:rFonts w:ascii="Times New Roman" w:eastAsia="Times New Roman" w:hAnsi="Times New Roman" w:cs="Times New Roman"/>
        </w:rPr>
        <w:pPrChange w:id="37" w:author="Worrall, James F. (LNSSI-DC)" w:date="2020-10-08T16:28:00Z">
          <w:pPr>
            <w:numPr>
              <w:numId w:val="2"/>
            </w:numPr>
            <w:tabs>
              <w:tab w:val="num" w:pos="360"/>
            </w:tabs>
            <w:spacing w:after="0" w:line="240" w:lineRule="auto"/>
            <w:ind w:left="1260" w:hanging="360"/>
          </w:pPr>
        </w:pPrChange>
      </w:pPr>
      <w:del w:id="38" w:author="Worrall, James F. (LNSSI-DC)" w:date="2020-10-08T16:28:00Z">
        <w:r w:rsidRPr="006E4F58" w:rsidDel="002F5604">
          <w:rPr>
            <w:rFonts w:ascii="Times New Roman" w:eastAsia="Times New Roman" w:hAnsi="Times New Roman" w:cs="Times New Roman"/>
          </w:rPr>
          <w:delText>Furnish phase-in, phase-out services for up to sixty (60) days after this Contract expires; and</w:delText>
        </w:r>
      </w:del>
    </w:p>
    <w:p w14:paraId="393943C5" w14:textId="0CAAAB40" w:rsidR="006E4F58" w:rsidRPr="006E4F58" w:rsidDel="002F5604" w:rsidRDefault="006E4F58">
      <w:pPr>
        <w:spacing w:after="0" w:line="240" w:lineRule="auto"/>
        <w:rPr>
          <w:del w:id="39" w:author="Worrall, James F. (LNSSI-DC)" w:date="2020-10-08T16:28:00Z"/>
          <w:rFonts w:ascii="Times New Roman" w:eastAsia="Times New Roman" w:hAnsi="Times New Roman" w:cs="Times New Roman"/>
        </w:rPr>
        <w:pPrChange w:id="40" w:author="Worrall, James F. (LNSSI-DC)" w:date="2020-10-08T16:28:00Z">
          <w:pPr>
            <w:numPr>
              <w:numId w:val="2"/>
            </w:numPr>
            <w:tabs>
              <w:tab w:val="num" w:pos="360"/>
            </w:tabs>
            <w:spacing w:after="0" w:line="240" w:lineRule="auto"/>
            <w:ind w:left="1260" w:hanging="360"/>
          </w:pPr>
        </w:pPrChange>
      </w:pPr>
      <w:del w:id="41" w:author="Worrall, James F. (LNSSI-DC)" w:date="2020-10-08T16:28:00Z">
        <w:r w:rsidRPr="006E4F58" w:rsidDel="002F5604">
          <w:rPr>
            <w:rFonts w:ascii="Times New Roman" w:eastAsia="Times New Roman" w:hAnsi="Times New Roman" w:cs="Times New Roman"/>
          </w:rPr>
          <w:delTex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delText>
        </w:r>
      </w:del>
    </w:p>
    <w:p w14:paraId="393943C6" w14:textId="0A7874D2" w:rsidR="006E4F58" w:rsidRPr="006E4F58" w:rsidDel="002F5604" w:rsidRDefault="006E4F58" w:rsidP="002F5604">
      <w:pPr>
        <w:spacing w:after="0" w:line="240" w:lineRule="auto"/>
        <w:rPr>
          <w:del w:id="42" w:author="Worrall, James F. (LNSSI-DC)" w:date="2020-10-08T16:28:00Z"/>
          <w:rFonts w:ascii="Times New Roman" w:eastAsia="Times New Roman" w:hAnsi="Times New Roman" w:cs="Times New Roman"/>
        </w:rPr>
      </w:pPr>
    </w:p>
    <w:p w14:paraId="393943C7" w14:textId="7868F828" w:rsidR="006E4F58" w:rsidRPr="006E4F58" w:rsidDel="002F5604" w:rsidRDefault="006E4F58" w:rsidP="002F5604">
      <w:pPr>
        <w:spacing w:after="0" w:line="240" w:lineRule="auto"/>
        <w:rPr>
          <w:del w:id="43" w:author="Worrall, James F. (LNSSI-DC)" w:date="2020-10-08T16:28:00Z"/>
          <w:rFonts w:ascii="Times New Roman" w:eastAsia="Times New Roman" w:hAnsi="Times New Roman" w:cs="Times New Roman"/>
        </w:rPr>
      </w:pPr>
      <w:del w:id="44" w:author="Worrall, James F. (LNSSI-DC)" w:date="2020-10-08T16:28:00Z">
        <w:r w:rsidRPr="006E4F58" w:rsidDel="002F5604">
          <w:rPr>
            <w:rFonts w:ascii="Times New Roman" w:eastAsia="Times New Roman" w:hAnsi="Times New Roman" w:cs="Times New Roman"/>
          </w:rPr>
          <w:delTex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delText>
        </w:r>
      </w:del>
    </w:p>
    <w:p w14:paraId="393943C8" w14:textId="6E051C5A" w:rsidR="006E4F58" w:rsidRPr="006E4F58" w:rsidDel="002F5604" w:rsidRDefault="006E4F58">
      <w:pPr>
        <w:spacing w:after="0" w:line="240" w:lineRule="auto"/>
        <w:rPr>
          <w:del w:id="45" w:author="Worrall, James F. (LNSSI-DC)" w:date="2020-10-08T16:28:00Z"/>
          <w:rFonts w:ascii="Times New Roman" w:eastAsia="Times New Roman" w:hAnsi="Times New Roman" w:cs="Times New Roman"/>
        </w:rPr>
      </w:pPr>
    </w:p>
    <w:p w14:paraId="393943C9" w14:textId="6A81385B" w:rsidR="006E4F58" w:rsidRPr="006E4F58" w:rsidRDefault="006E4F58">
      <w:pPr>
        <w:spacing w:after="0" w:line="240" w:lineRule="auto"/>
        <w:rPr>
          <w:rFonts w:ascii="Times New Roman" w:eastAsia="Times New Roman" w:hAnsi="Times New Roman" w:cs="Times New Roman"/>
        </w:rPr>
      </w:pPr>
      <w:del w:id="46" w:author="Worrall, James F. (LNSSI-DC)" w:date="2020-10-08T16:28:00Z">
        <w:r w:rsidRPr="006E4F58" w:rsidDel="002F5604">
          <w:rPr>
            <w:rFonts w:ascii="Times New Roman" w:eastAsia="Times New Roman" w:hAnsi="Times New Roman" w:cs="Times New Roman"/>
          </w:rPr>
          <w:delText>D.  The Contractor shall be reimbursed for all reasonable phase-in, phase-out costs (i.e., costs incurred within the agreed period after contract expiration that result from phase-in, phase-out operations).</w:delText>
        </w:r>
      </w:del>
    </w:p>
    <w:p w14:paraId="393943CA" w14:textId="77777777" w:rsidR="006E4F58" w:rsidRPr="006E4F58" w:rsidRDefault="006E4F58" w:rsidP="006E4F58">
      <w:pPr>
        <w:spacing w:after="0" w:line="240" w:lineRule="auto"/>
        <w:rPr>
          <w:rFonts w:ascii="Times New Roman" w:eastAsia="Times New Roman" w:hAnsi="Times New Roman" w:cs="Times New Roman"/>
          <w:b/>
        </w:rPr>
      </w:pPr>
    </w:p>
    <w:p w14:paraId="393943C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393943C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393943C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393943C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393943CF" w14:textId="77777777" w:rsidR="006E4F58" w:rsidRPr="006E4F58" w:rsidRDefault="006E4F58" w:rsidP="006E4F58">
      <w:pPr>
        <w:spacing w:after="0" w:line="240" w:lineRule="auto"/>
        <w:rPr>
          <w:rFonts w:ascii="Times New Roman" w:eastAsia="Times New Roman" w:hAnsi="Times New Roman" w:cs="Times New Roman"/>
        </w:rPr>
      </w:pPr>
    </w:p>
    <w:p w14:paraId="393943D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393943D1" w14:textId="77777777" w:rsidR="006E4F58" w:rsidRDefault="006E4F58" w:rsidP="006E4F58">
      <w:pPr>
        <w:spacing w:after="0" w:line="240" w:lineRule="auto"/>
        <w:rPr>
          <w:rFonts w:ascii="Times New Roman" w:eastAsia="Times New Roman" w:hAnsi="Times New Roman" w:cs="Times New Roman"/>
          <w:b/>
        </w:rPr>
      </w:pPr>
    </w:p>
    <w:p w14:paraId="393943D2"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393943D3"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393943D4" w14:textId="77777777" w:rsidR="006E4F58" w:rsidRPr="006E4F58" w:rsidRDefault="006E4F58" w:rsidP="006E4F58">
      <w:pPr>
        <w:spacing w:after="0" w:line="240" w:lineRule="auto"/>
        <w:rPr>
          <w:rFonts w:ascii="Times New Roman" w:eastAsia="Times New Roman" w:hAnsi="Times New Roman" w:cs="Times New Roman"/>
        </w:rPr>
      </w:pPr>
    </w:p>
    <w:p w14:paraId="393943D5" w14:textId="1E8C86B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agrees that, the existence of a dispute notwithstanding, it will continue without delay to carry out all of its responsibilities under this Contract that are not affected by the dispute</w:t>
      </w:r>
      <w:ins w:id="47" w:author="Worrall, James F. (LNSSI-DC)" w:date="2020-10-08T16:31:00Z">
        <w:r w:rsidR="002F5604">
          <w:rPr>
            <w:rFonts w:ascii="Times New Roman" w:eastAsia="Times New Roman" w:hAnsi="Times New Roman" w:cs="Times New Roman"/>
          </w:rPr>
          <w:t xml:space="preserve"> unless the dispute concerns a matter that would impact security concerns in which case contractor will not be required to continue.</w:t>
        </w:r>
      </w:ins>
      <w:del w:id="48" w:author="Worrall, James F. (LNSSI-DC)" w:date="2020-10-08T16:32:00Z">
        <w:r w:rsidRPr="006E4F58" w:rsidDel="002F5604">
          <w:rPr>
            <w:rFonts w:ascii="Times New Roman" w:eastAsia="Times New Roman" w:hAnsi="Times New Roman" w:cs="Times New Roman"/>
          </w:rPr>
          <w:delText>.</w:delText>
        </w:r>
      </w:del>
      <w:r w:rsidRPr="006E4F58">
        <w:rPr>
          <w:rFonts w:ascii="Times New Roman" w:eastAsia="Times New Roman" w:hAnsi="Times New Roman" w:cs="Times New Roman"/>
        </w:rPr>
        <w:t xml:space="preserv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393943D6" w14:textId="77777777" w:rsidR="009C3620" w:rsidRDefault="009C3620" w:rsidP="009C3620">
      <w:pPr>
        <w:spacing w:after="0" w:line="240" w:lineRule="auto"/>
        <w:rPr>
          <w:rFonts w:ascii="Times New Roman" w:hAnsi="Times New Roman" w:cs="Times New Roman"/>
        </w:rPr>
      </w:pPr>
    </w:p>
    <w:p w14:paraId="393943D7"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393943D8" w14:textId="77777777" w:rsidR="009C3620" w:rsidRPr="009C3620" w:rsidRDefault="009C3620" w:rsidP="009C3620">
      <w:pPr>
        <w:spacing w:after="0" w:line="240" w:lineRule="auto"/>
        <w:rPr>
          <w:rFonts w:ascii="Times New Roman" w:eastAsia="Times New Roman" w:hAnsi="Times New Roman" w:cs="Times New Roman"/>
        </w:rPr>
      </w:pPr>
    </w:p>
    <w:p w14:paraId="393943D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393943DA" w14:textId="77777777" w:rsidR="009C3620" w:rsidRPr="009C3620" w:rsidRDefault="009C3620" w:rsidP="009C3620">
      <w:pPr>
        <w:spacing w:after="0" w:line="240" w:lineRule="auto"/>
        <w:rPr>
          <w:rFonts w:ascii="Times New Roman" w:eastAsia="Times New Roman" w:hAnsi="Times New Roman" w:cs="Times New Roman"/>
        </w:rPr>
      </w:pPr>
    </w:p>
    <w:p w14:paraId="393943DB"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393943DC" w14:textId="77777777" w:rsidR="009C3620" w:rsidRPr="009C3620" w:rsidRDefault="009C3620" w:rsidP="009C3620">
      <w:pPr>
        <w:spacing w:after="0" w:line="240" w:lineRule="auto"/>
        <w:rPr>
          <w:rFonts w:ascii="Times New Roman" w:eastAsia="Times New Roman" w:hAnsi="Times New Roman" w:cs="Times New Roman"/>
        </w:rPr>
      </w:pPr>
    </w:p>
    <w:p w14:paraId="393943DD"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393943DE" w14:textId="77777777" w:rsidR="00D574E0" w:rsidRPr="006E4F58" w:rsidRDefault="00D574E0" w:rsidP="006E4F58">
      <w:pPr>
        <w:spacing w:after="0" w:line="240" w:lineRule="auto"/>
        <w:rPr>
          <w:rFonts w:ascii="Times New Roman" w:eastAsia="Times New Roman" w:hAnsi="Times New Roman" w:cs="Times New Roman"/>
        </w:rPr>
      </w:pPr>
    </w:p>
    <w:p w14:paraId="393943D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393943E0" w14:textId="77777777" w:rsidR="006E4F58" w:rsidRPr="006E4F58" w:rsidRDefault="006E4F58" w:rsidP="006E4F58">
      <w:pPr>
        <w:spacing w:after="0" w:line="240" w:lineRule="auto"/>
        <w:rPr>
          <w:rFonts w:ascii="Times New Roman" w:eastAsia="Times New Roman" w:hAnsi="Times New Roman" w:cs="Times New Roman"/>
        </w:rPr>
      </w:pPr>
    </w:p>
    <w:p w14:paraId="393943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393943E2" w14:textId="77777777" w:rsidR="006E4F58" w:rsidRPr="006E4F58" w:rsidRDefault="006E4F58" w:rsidP="006E4F58">
      <w:pPr>
        <w:spacing w:after="0" w:line="240" w:lineRule="auto"/>
        <w:rPr>
          <w:rFonts w:ascii="Times New Roman" w:eastAsia="Times New Roman" w:hAnsi="Times New Roman" w:cs="Times New Roman"/>
        </w:rPr>
      </w:pPr>
    </w:p>
    <w:p w14:paraId="393943E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393943E4" w14:textId="77777777" w:rsidR="006E4F58" w:rsidRPr="006E4F58" w:rsidRDefault="006E4F58" w:rsidP="006E4F58">
      <w:pPr>
        <w:spacing w:after="0" w:line="240" w:lineRule="auto"/>
        <w:rPr>
          <w:rFonts w:ascii="Times New Roman" w:eastAsia="Times New Roman" w:hAnsi="Times New Roman" w:cs="Times New Roman"/>
        </w:rPr>
      </w:pPr>
    </w:p>
    <w:p w14:paraId="393943E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393943E6" w14:textId="77777777" w:rsidR="006E4F58" w:rsidRPr="006E4F58" w:rsidRDefault="006E4F58" w:rsidP="006E4F58">
      <w:pPr>
        <w:spacing w:after="0" w:line="240" w:lineRule="auto"/>
        <w:rPr>
          <w:rFonts w:ascii="Times New Roman" w:eastAsia="Times New Roman" w:hAnsi="Times New Roman" w:cs="Times New Roman"/>
        </w:rPr>
      </w:pPr>
    </w:p>
    <w:p w14:paraId="393943E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393943E8" w14:textId="77777777" w:rsidR="006E4F58" w:rsidRPr="006E4F58" w:rsidRDefault="006E4F58" w:rsidP="006E4F58">
      <w:pPr>
        <w:spacing w:after="0" w:line="240" w:lineRule="auto"/>
        <w:rPr>
          <w:rFonts w:ascii="Times New Roman" w:eastAsia="Times New Roman" w:hAnsi="Times New Roman" w:cs="Times New Roman"/>
        </w:rPr>
      </w:pPr>
    </w:p>
    <w:p w14:paraId="393943E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393943EA" w14:textId="77777777" w:rsidR="006E4F58" w:rsidRPr="006E4F58" w:rsidRDefault="006E4F58" w:rsidP="006E4F58">
      <w:pPr>
        <w:spacing w:after="0" w:line="240" w:lineRule="auto"/>
        <w:rPr>
          <w:rFonts w:ascii="Times New Roman" w:eastAsia="Times New Roman" w:hAnsi="Times New Roman" w:cs="Times New Roman"/>
        </w:rPr>
      </w:pPr>
    </w:p>
    <w:p w14:paraId="393943E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393943EC" w14:textId="77777777" w:rsidR="006E4F58" w:rsidRPr="006E4F58" w:rsidRDefault="006E4F58" w:rsidP="006E4F58">
      <w:pPr>
        <w:spacing w:after="0" w:line="240" w:lineRule="auto"/>
        <w:rPr>
          <w:rFonts w:ascii="Times New Roman" w:eastAsia="Times New Roman" w:hAnsi="Times New Roman" w:cs="Times New Roman"/>
        </w:rPr>
      </w:pPr>
    </w:p>
    <w:p w14:paraId="393943ED"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393943EE"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393943E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393943F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393943F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393943F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393943F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lastRenderedPageBreak/>
        <w:t>B.  The Contractor shall not knowingly employ or contract with an unauthorized alien. The Contractor shall not retain an employee or contract with a person that the Contractor subsequently learns is an unauthorized alien.</w:t>
      </w:r>
    </w:p>
    <w:p w14:paraId="393943F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393943F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393943F6"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393943F7"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393943F8" w14:textId="77777777" w:rsidR="006E4F58" w:rsidRPr="006E4F58" w:rsidRDefault="006E4F58" w:rsidP="006E4F58">
      <w:pPr>
        <w:spacing w:after="0" w:line="240" w:lineRule="auto"/>
        <w:rPr>
          <w:rFonts w:ascii="Times New Roman" w:eastAsia="Times New Roman" w:hAnsi="Times New Roman" w:cs="Times New Roman"/>
        </w:rPr>
      </w:pPr>
    </w:p>
    <w:p w14:paraId="393943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393943FA" w14:textId="77777777" w:rsidR="006E4F58" w:rsidRPr="006E4F58" w:rsidRDefault="006E4F58" w:rsidP="006E4F58">
      <w:pPr>
        <w:spacing w:after="0" w:line="240" w:lineRule="auto"/>
        <w:rPr>
          <w:rFonts w:ascii="Times New Roman" w:eastAsia="Times New Roman" w:hAnsi="Times New Roman" w:cs="Times New Roman"/>
        </w:rPr>
      </w:pPr>
    </w:p>
    <w:p w14:paraId="393943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393943FC" w14:textId="77777777" w:rsidR="006E4F58" w:rsidRPr="006E4F58" w:rsidRDefault="006E4F58" w:rsidP="006E4F58">
      <w:pPr>
        <w:spacing w:after="0" w:line="240" w:lineRule="auto"/>
        <w:rPr>
          <w:rFonts w:ascii="Times New Roman" w:eastAsia="Times New Roman" w:hAnsi="Times New Roman" w:cs="Times New Roman"/>
        </w:rPr>
      </w:pPr>
    </w:p>
    <w:p w14:paraId="393943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393943FE" w14:textId="77777777" w:rsidR="006E4F58" w:rsidRPr="006E4F58" w:rsidRDefault="006E4F58" w:rsidP="006E4F58">
      <w:pPr>
        <w:spacing w:after="0" w:line="240" w:lineRule="auto"/>
        <w:rPr>
          <w:rFonts w:ascii="Times New Roman" w:eastAsia="Times New Roman" w:hAnsi="Times New Roman" w:cs="Times New Roman"/>
        </w:rPr>
      </w:pPr>
    </w:p>
    <w:p w14:paraId="393943F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39394400" w14:textId="77777777" w:rsidR="006E4F58" w:rsidRPr="006E4F58" w:rsidRDefault="006E4F58" w:rsidP="006E4F58">
      <w:pPr>
        <w:spacing w:after="0" w:line="240" w:lineRule="auto"/>
        <w:rPr>
          <w:rFonts w:ascii="Times New Roman" w:eastAsia="Times New Roman" w:hAnsi="Times New Roman" w:cs="Times New Roman"/>
        </w:rPr>
      </w:pPr>
    </w:p>
    <w:p w14:paraId="39394401"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39394402" w14:textId="77777777" w:rsidR="006E4F58" w:rsidRPr="006E4F58" w:rsidRDefault="006E4F58" w:rsidP="006E4F58">
      <w:pPr>
        <w:spacing w:after="0" w:line="240" w:lineRule="auto"/>
        <w:rPr>
          <w:rFonts w:ascii="Times New Roman" w:eastAsia="Times New Roman" w:hAnsi="Times New Roman" w:cs="Times New Roman"/>
          <w:b/>
        </w:rPr>
      </w:pPr>
    </w:p>
    <w:p w14:paraId="39394403" w14:textId="6D8FA6F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39394404" w14:textId="77777777" w:rsidR="006E4F58" w:rsidRPr="006E4F58" w:rsidRDefault="006E4F58" w:rsidP="006E4F58">
      <w:pPr>
        <w:spacing w:after="0" w:line="240" w:lineRule="auto"/>
        <w:rPr>
          <w:rFonts w:ascii="Times New Roman" w:eastAsia="Times New Roman" w:hAnsi="Times New Roman" w:cs="Times New Roman"/>
        </w:rPr>
      </w:pPr>
    </w:p>
    <w:p w14:paraId="39394405" w14:textId="7777777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w:t>
      </w:r>
      <w:r w:rsidRPr="003E024F">
        <w:rPr>
          <w:rFonts w:ascii="Times New Roman" w:hAnsi="Times New Roman" w:cs="Times New Roman"/>
        </w:rPr>
        <w:lastRenderedPageBreak/>
        <w:t>arising out of the acts or omissions of the agents, employees or subcontractors of the other party. The Contractor shall provide all necessary unemployment and workers’ compensation insurance for the Contractor’s employees, and shall provide the State with a Certificate of Insurance evidencing such coverage prior to starting work under this Contract.</w:t>
      </w:r>
    </w:p>
    <w:p w14:paraId="39394406" w14:textId="77777777" w:rsidR="00657CD7" w:rsidRDefault="00657CD7" w:rsidP="00657CD7">
      <w:pPr>
        <w:spacing w:line="240" w:lineRule="auto"/>
        <w:rPr>
          <w:rFonts w:ascii="Times New Roman" w:eastAsia="Times New Roman" w:hAnsi="Times New Roman" w:cs="Times New Roman"/>
          <w:b/>
        </w:rPr>
      </w:pPr>
    </w:p>
    <w:p w14:paraId="39394407" w14:textId="77777777" w:rsidR="00657CD7" w:rsidRPr="005A1F6A" w:rsidRDefault="00657CD7" w:rsidP="00657CD7">
      <w:pPr>
        <w:spacing w:line="240" w:lineRule="auto"/>
        <w:rP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IVOSB Division (“IVOSB Division”)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39394408" w14:textId="77777777" w:rsidR="00657CD7" w:rsidRPr="00C9404E"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9394409" w14:textId="77777777" w:rsidR="00657CD7" w:rsidRPr="006E4F58" w:rsidRDefault="00657CD7" w:rsidP="00657CD7">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3939440A"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3939440B"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3939440C"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3939440D"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3939440E"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3939440F" w14:textId="77777777" w:rsidR="00657CD7" w:rsidRDefault="00657CD7" w:rsidP="00657CD7">
      <w:pPr>
        <w:autoSpaceDE w:val="0"/>
        <w:autoSpaceDN w:val="0"/>
        <w:spacing w:after="0" w:line="240" w:lineRule="auto"/>
        <w:rPr>
          <w:rFonts w:ascii="Times New Roman" w:eastAsia="Calibri" w:hAnsi="Times New Roman" w:cs="Times New Roman"/>
          <w:i/>
          <w:color w:val="000000"/>
        </w:rPr>
      </w:pPr>
    </w:p>
    <w:p w14:paraId="39394410" w14:textId="77777777" w:rsidR="00657CD7" w:rsidRDefault="00657CD7" w:rsidP="00657CD7">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39394411"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39394412" w14:textId="77777777" w:rsidR="00657CD7" w:rsidRPr="004B543A" w:rsidRDefault="00657CD7" w:rsidP="00657CD7">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IVOSB Division within thirty (30) days of the effective date of this Contract. The subcontractor agreements may be uploaded into Pay Audit (Indiana’s subcontractor payment auditing system), emailed to </w:t>
      </w:r>
      <w:hyperlink r:id="rId14"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or mailed to IDOA, 402 W. Washington Street, Room W-478, Indianapolis, IN 46204. Failure to provide a copy of any subcontractor agreement may be deemed a violation of the rules governing IVOSB procurement and may result in sanctions allowable under 25 IAC 9-5-2. Requests for changes must be submitted to </w:t>
      </w:r>
      <w:hyperlink r:id="rId15" w:history="1"/>
      <w:r w:rsidRPr="004B543A">
        <w:rPr>
          <w:rStyle w:val="Hyperlink"/>
          <w:rFonts w:ascii="Times New Roman" w:hAnsi="Times New Roman" w:cs="Times New Roman"/>
        </w:rPr>
        <w:t xml:space="preserve"> </w:t>
      </w:r>
      <w:hyperlink r:id="rId16" w:history="1">
        <w:r w:rsidRPr="004B543A">
          <w:rPr>
            <w:rStyle w:val="Hyperlink"/>
            <w:rFonts w:ascii="Times New Roman" w:hAnsi="Times New Roman" w:cs="Times New Roman"/>
          </w:rPr>
          <w:t>IndianaVeteransPreference@idoa.IN.gov</w:t>
        </w:r>
      </w:hyperlink>
      <w:r w:rsidRPr="004B543A">
        <w:rPr>
          <w:rFonts w:ascii="Times New Roman" w:hAnsi="Times New Roman" w:cs="Times New Roman"/>
        </w:rPr>
        <w:t xml:space="preserve"> for review and approval before changing the participation plan submitted in connection with this Contract. </w:t>
      </w:r>
    </w:p>
    <w:p w14:paraId="39394413" w14:textId="77777777" w:rsidR="00657CD7" w:rsidRPr="00BC6AD2" w:rsidRDefault="00657CD7" w:rsidP="00657CD7">
      <w:pPr>
        <w:pStyle w:val="NoSpacing"/>
        <w:jc w:val="both"/>
      </w:pPr>
    </w:p>
    <w:p w14:paraId="39394414" w14:textId="77777777" w:rsidR="00657CD7" w:rsidRDefault="00657CD7" w:rsidP="00657CD7">
      <w:pPr>
        <w:spacing w:after="0" w:line="240" w:lineRule="auto"/>
        <w:rPr>
          <w:rFonts w:ascii="Times New Roman" w:hAnsi="Times New Roman" w:cs="Times New Roman"/>
        </w:rPr>
      </w:pPr>
      <w:r w:rsidRPr="00BC6AD2">
        <w:rPr>
          <w:rFonts w:ascii="Times New Roman" w:hAnsi="Times New Roman" w:cs="Times New Roman"/>
        </w:rPr>
        <w:t xml:space="preserve">The Contractor shall report payments made to </w:t>
      </w:r>
      <w:r>
        <w:rPr>
          <w:rFonts w:ascii="Times New Roman" w:hAnsi="Times New Roman" w:cs="Times New Roman"/>
        </w:rPr>
        <w:t>certified</w:t>
      </w:r>
      <w:r w:rsidRPr="00BC6AD2">
        <w:rPr>
          <w:rFonts w:ascii="Times New Roman" w:hAnsi="Times New Roman" w:cs="Times New Roman"/>
        </w:rPr>
        <w:t xml:space="preserve"> </w:t>
      </w:r>
      <w:r>
        <w:rPr>
          <w:rFonts w:ascii="Times New Roman" w:hAnsi="Times New Roman" w:cs="Times New Roman"/>
        </w:rPr>
        <w:t xml:space="preserve">IVOSB </w:t>
      </w:r>
      <w:r w:rsidRPr="00BC6AD2">
        <w:rPr>
          <w:rFonts w:ascii="Times New Roman" w:hAnsi="Times New Roman" w:cs="Times New Roman"/>
        </w:rPr>
        <w:t>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17" w:history="1">
        <w:r w:rsidRPr="004B543A">
          <w:rPr>
            <w:rStyle w:val="Hyperlink"/>
            <w:rFonts w:ascii="Times New Roman" w:hAnsi="Times New Roman" w:cs="Times New Roman"/>
          </w:rPr>
          <w:t>www.in.gov/idoa/mwbe/payaudit.htm</w:t>
        </w:r>
      </w:hyperlink>
      <w:r w:rsidRPr="004B543A">
        <w:rPr>
          <w:rFonts w:ascii="Times New Roman" w:hAnsi="Times New Roman" w:cs="Times New Roman"/>
          <w:color w:val="000000"/>
        </w:rPr>
        <w:t>.</w:t>
      </w:r>
      <w:r>
        <w:rPr>
          <w:rFonts w:ascii="Calibri" w:hAnsi="Calibri"/>
          <w:color w:val="000000"/>
        </w:rPr>
        <w:t xml:space="preserve"> </w:t>
      </w:r>
      <w:r>
        <w:rPr>
          <w:rFonts w:ascii="Times New Roman" w:hAnsi="Times New Roman" w:cs="Times New Roman"/>
        </w:rPr>
        <w:t xml:space="preserve"> The Contractor may also be required to report IVOSB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w:t>
      </w:r>
      <w:r>
        <w:rPr>
          <w:rFonts w:ascii="Times New Roman" w:hAnsi="Times New Roman" w:cs="Times New Roman"/>
        </w:rPr>
        <w:t xml:space="preserve">IVOSB </w:t>
      </w:r>
      <w:r w:rsidRPr="00BC6AD2">
        <w:rPr>
          <w:rFonts w:ascii="Times New Roman" w:hAnsi="Times New Roman" w:cs="Times New Roman"/>
        </w:rPr>
        <w:t>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IVOSB </w:t>
      </w:r>
      <w:r w:rsidRPr="00BC6AD2">
        <w:rPr>
          <w:rFonts w:ascii="Times New Roman" w:hAnsi="Times New Roman" w:cs="Times New Roman"/>
        </w:rPr>
        <w:t>Division.</w:t>
      </w:r>
    </w:p>
    <w:p w14:paraId="39394415" w14:textId="77777777" w:rsidR="00657CD7" w:rsidRDefault="00657CD7" w:rsidP="00657CD7">
      <w:pPr>
        <w:spacing w:after="0" w:line="240" w:lineRule="auto"/>
        <w:rPr>
          <w:rFonts w:ascii="Times New Roman" w:hAnsi="Times New Roman" w:cs="Times New Roman"/>
        </w:rPr>
      </w:pPr>
    </w:p>
    <w:p w14:paraId="39394416" w14:textId="77777777" w:rsidR="00657CD7" w:rsidRDefault="00657CD7" w:rsidP="00657CD7">
      <w:pPr>
        <w:spacing w:line="240" w:lineRule="auto"/>
      </w:pPr>
      <w:r>
        <w:rPr>
          <w:rFonts w:ascii="Times New Roman" w:hAnsi="Times New Roman" w:cs="Times New Roman"/>
        </w:rPr>
        <w:t>The Contractor’s failure to comply with the provisions in this clause may be considered a material breach of the Contract.</w:t>
      </w:r>
    </w:p>
    <w:p w14:paraId="39394417" w14:textId="77777777" w:rsidR="003E024F" w:rsidRPr="00CC7635" w:rsidRDefault="006E4F58" w:rsidP="003E024F">
      <w:pPr>
        <w:pStyle w:val="NoSpacing"/>
        <w:rPr>
          <w:rFonts w:ascii="Times New Roman" w:hAnsi="Times New Roman" w:cs="Times New Roman"/>
        </w:rPr>
      </w:pPr>
      <w:r w:rsidRPr="006E4F58">
        <w:rPr>
          <w:rFonts w:ascii="Times New Roman" w:eastAsia="Times New Roman" w:hAnsi="Times New Roman" w:cs="Times New Roman"/>
          <w:b/>
          <w:bCs/>
        </w:rPr>
        <w:t>2</w:t>
      </w:r>
      <w:r w:rsidR="00657CD7">
        <w:rPr>
          <w:rFonts w:ascii="Times New Roman" w:eastAsia="Times New Roman" w:hAnsi="Times New Roman" w:cs="Times New Roman"/>
          <w:b/>
          <w:bCs/>
        </w:rPr>
        <w:t>7</w:t>
      </w:r>
      <w:r w:rsidRPr="006E4F58">
        <w:rPr>
          <w:rFonts w:ascii="Times New Roman" w:eastAsia="Times New Roman" w:hAnsi="Times New Roman" w:cs="Times New Roman"/>
          <w:b/>
          <w:bCs/>
        </w:rPr>
        <w:t xml:space="preserve">.  Information Technology Enterprise Architecture Requirements. </w:t>
      </w:r>
      <w:r w:rsidR="00D574E0">
        <w:rPr>
          <w:rFonts w:ascii="Times New Roman" w:eastAsia="Times New Roman" w:hAnsi="Times New Roman" w:cs="Times New Roman"/>
        </w:rPr>
        <w:t xml:space="preserve"> </w:t>
      </w:r>
      <w:r w:rsidR="003E024F" w:rsidRPr="00CC7635">
        <w:rPr>
          <w:rFonts w:ascii="Times New Roman" w:hAnsi="Times New Roman" w:cs="Times New Roman"/>
        </w:rPr>
        <w:t>If this Contract involves information technology-related products or services, the Contractor agrees that any such products or services are compatible with the technology standards, including the assistive technol</w:t>
      </w:r>
      <w:r w:rsidR="003E024F">
        <w:rPr>
          <w:rFonts w:ascii="Times New Roman" w:hAnsi="Times New Roman" w:cs="Times New Roman"/>
        </w:rPr>
        <w:t xml:space="preserve">ogy standard, all </w:t>
      </w:r>
      <w:r w:rsidR="003E024F" w:rsidRPr="00CC7635">
        <w:rPr>
          <w:rFonts w:ascii="Times New Roman" w:hAnsi="Times New Roman" w:cs="Times New Roman"/>
        </w:rPr>
        <w:t xml:space="preserve">found at </w:t>
      </w:r>
      <w:hyperlink r:id="rId18" w:history="1">
        <w:r w:rsidR="003E024F" w:rsidRPr="00CC7635">
          <w:rPr>
            <w:rStyle w:val="Hyperlink"/>
            <w:rFonts w:ascii="Times New Roman" w:hAnsi="Times New Roman" w:cs="Times New Roman"/>
          </w:rPr>
          <w:t>https://www.in.gov/iot/2394.htm</w:t>
        </w:r>
      </w:hyperlink>
      <w:r w:rsidR="003E024F" w:rsidRPr="00CC7635">
        <w:rPr>
          <w:rFonts w:ascii="Times New Roman" w:hAnsi="Times New Roman" w:cs="Times New Roman"/>
        </w:rPr>
        <w:t>.  The State may terminate this Contract for default if the terms of this paragraph are breached.</w:t>
      </w:r>
    </w:p>
    <w:p w14:paraId="39394418" w14:textId="77777777" w:rsidR="00DA3AAA" w:rsidRDefault="00DA3AAA" w:rsidP="006E4F58">
      <w:pPr>
        <w:widowControl w:val="0"/>
        <w:spacing w:after="0" w:line="240" w:lineRule="auto"/>
        <w:rPr>
          <w:rFonts w:ascii="Times New Roman" w:eastAsia="Times New Roman" w:hAnsi="Times New Roman" w:cs="Times New Roman"/>
          <w:b/>
          <w:snapToGrid w:val="0"/>
        </w:rPr>
      </w:pPr>
    </w:p>
    <w:p w14:paraId="39394419"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3939441A" w14:textId="47873CC7" w:rsidR="00D515C5" w:rsidRDefault="00D515C5" w:rsidP="00D515C5">
      <w:pPr>
        <w:pStyle w:val="NoSpacing"/>
        <w:rPr>
          <w:rFonts w:ascii="Times New Roman" w:hAnsi="Times New Roman" w:cs="Times New Roman"/>
        </w:rPr>
      </w:pPr>
      <w:r w:rsidRPr="00804C75">
        <w:rPr>
          <w:rFonts w:ascii="Times New Roman" w:hAnsi="Times New Roman" w:cs="Times New Roman"/>
        </w:rPr>
        <w:lastRenderedPageBreak/>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2A33725D" w14:textId="77777777" w:rsidR="00FD273A" w:rsidRPr="00804C75" w:rsidRDefault="00FD273A" w:rsidP="00D515C5">
      <w:pPr>
        <w:pStyle w:val="NoSpacing"/>
        <w:rPr>
          <w:rFonts w:ascii="Times New Roman" w:hAnsi="Times New Roman" w:cs="Times New Roman"/>
        </w:rPr>
      </w:pPr>
    </w:p>
    <w:p w14:paraId="3939441B"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3939441C"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3939441D" w14:textId="77777777" w:rsidR="00D515C5" w:rsidRPr="00351EEC" w:rsidRDefault="00D515C5" w:rsidP="00D515C5">
      <w:pPr>
        <w:pStyle w:val="NoSpacing"/>
        <w:ind w:left="720" w:right="360"/>
        <w:rPr>
          <w:rFonts w:ascii="Times New Roman" w:hAnsi="Times New Roman" w:cs="Times New Roman"/>
        </w:rPr>
      </w:pPr>
    </w:p>
    <w:p w14:paraId="3939441E"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3939441F" w14:textId="77777777" w:rsidR="00D515C5" w:rsidRPr="00351EEC" w:rsidRDefault="00D515C5" w:rsidP="00D515C5">
      <w:pPr>
        <w:pStyle w:val="NoSpacing"/>
        <w:ind w:left="360" w:right="360"/>
        <w:rPr>
          <w:rFonts w:ascii="Times New Roman" w:hAnsi="Times New Roman" w:cs="Times New Roman"/>
          <w:sz w:val="21"/>
          <w:szCs w:val="21"/>
        </w:rPr>
      </w:pPr>
    </w:p>
    <w:p w14:paraId="39394420"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39394421" w14:textId="77777777" w:rsidR="00D515C5" w:rsidRPr="00351EEC" w:rsidRDefault="00D515C5" w:rsidP="00D515C5">
      <w:pPr>
        <w:pStyle w:val="NoSpacing"/>
        <w:ind w:left="360" w:right="360"/>
        <w:rPr>
          <w:rFonts w:ascii="Times New Roman" w:hAnsi="Times New Roman" w:cs="Times New Roman"/>
          <w:sz w:val="21"/>
          <w:szCs w:val="21"/>
        </w:rPr>
      </w:pPr>
    </w:p>
    <w:p w14:paraId="39394422"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39394423" w14:textId="77777777" w:rsidR="00D515C5" w:rsidRPr="00351EEC" w:rsidRDefault="00D515C5" w:rsidP="00D515C5">
      <w:pPr>
        <w:pStyle w:val="NoSpacing"/>
        <w:ind w:left="360" w:right="360"/>
        <w:rPr>
          <w:rFonts w:ascii="Times New Roman" w:hAnsi="Times New Roman" w:cs="Times New Roman"/>
          <w:sz w:val="21"/>
          <w:szCs w:val="21"/>
        </w:rPr>
      </w:pPr>
    </w:p>
    <w:p w14:paraId="39394424"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39394425" w14:textId="77777777" w:rsidR="00D515C5" w:rsidRPr="00351EEC" w:rsidRDefault="00D515C5" w:rsidP="00D515C5">
      <w:pPr>
        <w:pStyle w:val="NoSpacing"/>
        <w:ind w:left="360" w:right="360"/>
        <w:rPr>
          <w:rFonts w:ascii="Times New Roman" w:hAnsi="Times New Roman" w:cs="Times New Roman"/>
          <w:sz w:val="21"/>
          <w:szCs w:val="21"/>
        </w:rPr>
      </w:pPr>
    </w:p>
    <w:p w14:paraId="39394426"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39394427" w14:textId="77777777" w:rsidR="00D515C5" w:rsidRPr="00351EEC" w:rsidRDefault="00D515C5" w:rsidP="00D515C5">
      <w:pPr>
        <w:pStyle w:val="NoSpacing"/>
        <w:ind w:left="360" w:right="360"/>
        <w:rPr>
          <w:rFonts w:ascii="Times New Roman" w:hAnsi="Times New Roman" w:cs="Times New Roman"/>
        </w:rPr>
      </w:pPr>
    </w:p>
    <w:p w14:paraId="39394428" w14:textId="77777777"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if requested by the State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39394429" w14:textId="77777777" w:rsidR="00D515C5" w:rsidRDefault="00D515C5" w:rsidP="00D515C5">
      <w:pPr>
        <w:pStyle w:val="NoSpacing"/>
        <w:rPr>
          <w:rFonts w:ascii="Times New Roman" w:hAnsi="Times New Roman" w:cs="Times New Roman"/>
        </w:rPr>
      </w:pPr>
    </w:p>
    <w:p w14:paraId="3939442A"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3939442B" w14:textId="77777777" w:rsidR="00D515C5" w:rsidRDefault="00D515C5" w:rsidP="006E4F58">
      <w:pPr>
        <w:spacing w:after="0" w:line="240" w:lineRule="auto"/>
        <w:jc w:val="both"/>
        <w:rPr>
          <w:rFonts w:ascii="Times New Roman" w:eastAsia="Times New Roman" w:hAnsi="Times New Roman" w:cs="Times New Roman"/>
        </w:rPr>
      </w:pPr>
    </w:p>
    <w:p w14:paraId="3939442C"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3939442D" w14:textId="77777777" w:rsidR="006E4F58" w:rsidRPr="006E4F58" w:rsidRDefault="006E4F58" w:rsidP="006E4F58">
      <w:pPr>
        <w:spacing w:after="0" w:line="240" w:lineRule="auto"/>
        <w:rPr>
          <w:rFonts w:ascii="Times New Roman" w:eastAsia="Times New Roman" w:hAnsi="Times New Roman" w:cs="Times New Roman"/>
        </w:rPr>
      </w:pPr>
    </w:p>
    <w:p w14:paraId="3939442E"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3939442F" w14:textId="77777777" w:rsidR="006E4F58" w:rsidRPr="006E4F58" w:rsidRDefault="006E4F58" w:rsidP="006E4F58">
      <w:pPr>
        <w:spacing w:after="0" w:line="240" w:lineRule="auto"/>
        <w:rPr>
          <w:rFonts w:ascii="Times New Roman" w:eastAsia="Times New Roman" w:hAnsi="Times New Roman" w:cs="Times New Roman"/>
        </w:rPr>
      </w:pPr>
    </w:p>
    <w:p w14:paraId="39394430"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39394431" w14:textId="77777777" w:rsidR="006E4F58" w:rsidRPr="006E4F58" w:rsidRDefault="006E4F58" w:rsidP="006E4F58">
      <w:pPr>
        <w:spacing w:after="0" w:line="240" w:lineRule="auto"/>
        <w:rPr>
          <w:rFonts w:ascii="Times New Roman" w:eastAsia="Times New Roman" w:hAnsi="Times New Roman" w:cs="Times New Roman"/>
        </w:rPr>
      </w:pPr>
    </w:p>
    <w:p w14:paraId="3939443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39394433" w14:textId="77777777" w:rsidR="006E4F58" w:rsidRPr="006E4F58" w:rsidRDefault="006E4F58" w:rsidP="006E4F58">
      <w:pPr>
        <w:spacing w:after="0" w:line="240" w:lineRule="auto"/>
        <w:rPr>
          <w:rFonts w:ascii="Times New Roman" w:eastAsia="Times New Roman" w:hAnsi="Times New Roman" w:cs="Times New Roman"/>
        </w:rPr>
      </w:pPr>
    </w:p>
    <w:p w14:paraId="39394434" w14:textId="48573B85"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w:t>
      </w:r>
      <w:ins w:id="49" w:author="Worrall, James F. (LNSSI-DC)" w:date="2020-10-08T16:34:00Z">
        <w:r w:rsidR="003E43EB">
          <w:rPr>
            <w:rFonts w:ascii="Times New Roman" w:eastAsia="Times New Roman" w:hAnsi="Times New Roman"/>
          </w:rPr>
          <w:t>confirming that notice shall be delivered to the State in accordance with policy provisions in the event that any of the above described policies are cancelled prior to the expiration date thereof</w:t>
        </w:r>
        <w:r w:rsidR="003E43EB" w:rsidRPr="00324151">
          <w:rPr>
            <w:rFonts w:ascii="Arial" w:eastAsia="Times New Roman" w:hAnsi="Arial" w:cs="Arial"/>
            <w:sz w:val="20"/>
            <w:szCs w:val="20"/>
          </w:rPr>
          <w:t xml:space="preserve"> </w:t>
        </w:r>
        <w:r w:rsidR="003E43EB">
          <w:rPr>
            <w:rFonts w:ascii="Arial" w:eastAsia="Times New Roman" w:hAnsi="Arial" w:cs="Arial"/>
            <w:sz w:val="20"/>
            <w:szCs w:val="20"/>
          </w:rPr>
          <w:t xml:space="preserve"> without replacement with a comparable policy</w:t>
        </w:r>
      </w:ins>
      <w:del w:id="50" w:author="Worrall, James F. (LNSSI-DC)" w:date="2020-10-08T16:34:00Z">
        <w:r w:rsidRPr="006E4F58" w:rsidDel="003E43EB">
          <w:rPr>
            <w:rFonts w:ascii="Times New Roman" w:eastAsia="Times New Roman" w:hAnsi="Times New Roman" w:cs="Times New Roman"/>
          </w:rPr>
          <w:delText xml:space="preserve"> that the policy and endorsements may not be canceled or modified without thirty (30) days’ prior written notice to the undersigned State agency.</w:delText>
        </w:r>
      </w:del>
    </w:p>
    <w:p w14:paraId="39394435"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39394436"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39394437" w14:textId="77777777" w:rsidR="006E4F58" w:rsidRPr="006E4F58" w:rsidRDefault="006E4F58" w:rsidP="006E4F58">
      <w:pPr>
        <w:spacing w:after="0" w:line="240" w:lineRule="auto"/>
        <w:rPr>
          <w:rFonts w:ascii="Times New Roman" w:eastAsia="Times New Roman" w:hAnsi="Times New Roman" w:cs="Times New Roman"/>
        </w:rPr>
      </w:pPr>
    </w:p>
    <w:p w14:paraId="39394438"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39394439" w14:textId="77777777" w:rsidR="006E4F58" w:rsidRPr="006E4F58" w:rsidRDefault="006E4F58" w:rsidP="006E4F58">
      <w:pPr>
        <w:spacing w:after="0" w:line="240" w:lineRule="auto"/>
        <w:rPr>
          <w:rFonts w:ascii="Times New Roman" w:eastAsia="Times New Roman" w:hAnsi="Times New Roman" w:cs="Times New Roman"/>
          <w:b/>
        </w:rPr>
      </w:pPr>
    </w:p>
    <w:p w14:paraId="3939443A"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393944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393944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3939443D" w14:textId="77777777" w:rsidR="006E4F58" w:rsidRPr="006E4F58" w:rsidRDefault="006E4F58" w:rsidP="006E4F58">
      <w:pPr>
        <w:spacing w:after="0" w:line="240" w:lineRule="auto"/>
        <w:rPr>
          <w:rFonts w:ascii="Times New Roman" w:eastAsia="Times New Roman" w:hAnsi="Times New Roman" w:cs="Times New Roman"/>
        </w:rPr>
      </w:pPr>
    </w:p>
    <w:p w14:paraId="393944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3939443F" w14:textId="77777777" w:rsidR="006E4F58" w:rsidRPr="006E4F58" w:rsidRDefault="006E4F58" w:rsidP="006E4F58">
      <w:pPr>
        <w:spacing w:after="0" w:line="240" w:lineRule="auto"/>
        <w:rPr>
          <w:rFonts w:ascii="Times New Roman" w:eastAsia="Times New Roman" w:hAnsi="Times New Roman" w:cs="Times New Roman"/>
        </w:rPr>
      </w:pPr>
    </w:p>
    <w:p w14:paraId="3939444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39394441" w14:textId="77777777" w:rsidR="006E4F58" w:rsidRPr="006E4F58" w:rsidRDefault="006E4F58" w:rsidP="006E4F58">
      <w:pPr>
        <w:spacing w:after="0" w:line="240" w:lineRule="auto"/>
        <w:rPr>
          <w:rFonts w:ascii="Times New Roman" w:eastAsia="Times New Roman" w:hAnsi="Times New Roman" w:cs="Times New Roman"/>
        </w:rPr>
      </w:pPr>
    </w:p>
    <w:p w14:paraId="39394442" w14:textId="77777777" w:rsidR="006E4F58" w:rsidRPr="006E4F58" w:rsidRDefault="006E4F58" w:rsidP="006E4F58">
      <w:pPr>
        <w:spacing w:after="0" w:line="240" w:lineRule="auto"/>
        <w:rPr>
          <w:rFonts w:ascii="Times New Roman" w:eastAsia="Times New Roman" w:hAnsi="Times New Roman" w:cs="Times New Roman"/>
        </w:rPr>
      </w:pPr>
      <w:bookmarkStart w:id="51" w:name="_Toc236554570"/>
      <w:r w:rsidRPr="006E4F58">
        <w:rPr>
          <w:rFonts w:ascii="Times New Roman" w:eastAsia="Times New Roman" w:hAnsi="Times New Roman" w:cs="Times New Roman"/>
        </w:rPr>
        <w:t>Key person(s) to this Contract is/are _________________________________________</w:t>
      </w:r>
      <w:bookmarkEnd w:id="51"/>
    </w:p>
    <w:p w14:paraId="39394443" w14:textId="77777777" w:rsidR="006E4F58" w:rsidRPr="006E4F58" w:rsidRDefault="006E4F58" w:rsidP="006E4F58">
      <w:pPr>
        <w:spacing w:after="0" w:line="240" w:lineRule="auto"/>
        <w:rPr>
          <w:rFonts w:ascii="Times New Roman" w:eastAsia="Times New Roman" w:hAnsi="Times New Roman" w:cs="Times New Roman"/>
        </w:rPr>
      </w:pPr>
    </w:p>
    <w:p w14:paraId="39394444"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39394445" w14:textId="77777777" w:rsidR="006E4F58" w:rsidRPr="006E4F58" w:rsidRDefault="006E4F58" w:rsidP="006E4F58">
      <w:pPr>
        <w:spacing w:after="0" w:line="240" w:lineRule="auto"/>
        <w:rPr>
          <w:rFonts w:ascii="Times New Roman" w:eastAsia="Times New Roman" w:hAnsi="Times New Roman" w:cs="Times New Roman"/>
        </w:rPr>
      </w:pPr>
    </w:p>
    <w:p w14:paraId="3939444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39394447" w14:textId="77777777" w:rsidR="006E4F58" w:rsidRPr="006E4F58" w:rsidRDefault="006E4F58" w:rsidP="006E4F58">
      <w:pPr>
        <w:spacing w:after="0" w:line="240" w:lineRule="auto"/>
        <w:rPr>
          <w:rFonts w:ascii="Times New Roman" w:eastAsia="Times New Roman" w:hAnsi="Times New Roman" w:cs="Times New Roman"/>
        </w:rPr>
      </w:pPr>
    </w:p>
    <w:p w14:paraId="39394448" w14:textId="77777777"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xml:space="preserve">.  Minority and Women’s Business Enterprises Compliance. </w:t>
      </w:r>
      <w:r w:rsidR="00094DA4">
        <w:rPr>
          <w:rFonts w:ascii="Times New Roman" w:eastAsia="Calibri" w:hAnsi="Times New Roman" w:cs="Times New Roman"/>
          <w:b/>
          <w:bCs/>
          <w:color w:val="000000"/>
        </w:rPr>
        <w:t xml:space="preserve">  </w:t>
      </w:r>
    </w:p>
    <w:p w14:paraId="39394449" w14:textId="77777777" w:rsidR="004B543A" w:rsidRDefault="004B543A" w:rsidP="004B543A">
      <w:pPr>
        <w:autoSpaceDE w:val="0"/>
        <w:autoSpaceDN w:val="0"/>
        <w:spacing w:after="0"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w:t>
      </w:r>
      <w:r>
        <w:rPr>
          <w:rFonts w:ascii="Times New Roman" w:hAnsi="Times New Roman" w:cs="Times New Roman"/>
          <w:bCs/>
        </w:rPr>
        <w:lastRenderedPageBreak/>
        <w:t xml:space="preserve">Subcontractor Commitment Form, </w:t>
      </w:r>
      <w:r w:rsidR="00D0184B">
        <w:rPr>
          <w:rFonts w:ascii="Times New Roman" w:hAnsi="Times New Roman" w:cs="Times New Roman"/>
          <w:bCs/>
        </w:rPr>
        <w:t xml:space="preserve">commonly referred to as “Attachment A” in the procurement documentation and </w:t>
      </w:r>
      <w:r>
        <w:rPr>
          <w:rFonts w:ascii="Times New Roman" w:hAnsi="Times New Roman" w:cs="Times New Roman"/>
          <w:bCs/>
        </w:rPr>
        <w:t>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MWBE Compliance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3939444A" w14:textId="77777777" w:rsidR="004B543A" w:rsidRDefault="004B543A" w:rsidP="004B543A">
      <w:pPr>
        <w:autoSpaceDE w:val="0"/>
        <w:autoSpaceDN w:val="0"/>
        <w:spacing w:after="0" w:line="240" w:lineRule="auto"/>
        <w:rPr>
          <w:rFonts w:ascii="Times New Roman" w:hAnsi="Times New Roman" w:cs="Times New Roman"/>
          <w:b/>
          <w:bCs/>
        </w:rPr>
      </w:pPr>
    </w:p>
    <w:p w14:paraId="3939444B"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MBE/WBE Division (“Division”)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3939444C"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rPr>
      </w:pPr>
    </w:p>
    <w:p w14:paraId="3939444D" w14:textId="77777777" w:rsidR="004B543A" w:rsidRPr="00C9404E" w:rsidRDefault="004B543A" w:rsidP="004B543A">
      <w:pPr>
        <w:autoSpaceDE w:val="0"/>
        <w:autoSpaceDN w:val="0"/>
        <w:spacing w:after="0" w:line="240" w:lineRule="auto"/>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939444E" w14:textId="77777777" w:rsidR="004B543A" w:rsidRPr="006E4F58" w:rsidRDefault="004B543A" w:rsidP="004B543A">
      <w:pP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3939444F" w14:textId="77777777" w:rsidR="004B543A" w:rsidRPr="006E4F58"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w:t>
      </w:r>
    </w:p>
    <w:p w14:paraId="39394450" w14:textId="77777777" w:rsidR="004B543A" w:rsidRPr="006E4F58" w:rsidRDefault="004B543A" w:rsidP="004B543A">
      <w:pPr>
        <w:autoSpaceDE w:val="0"/>
        <w:autoSpaceDN w:val="0"/>
        <w:spacing w:after="0" w:line="240" w:lineRule="auto"/>
        <w:rPr>
          <w:rFonts w:ascii="Times New Roman" w:eastAsia="Calibri" w:hAnsi="Times New Roman" w:cs="Times New Roman"/>
          <w:i/>
          <w:color w:val="000000"/>
        </w:rPr>
      </w:pPr>
    </w:p>
    <w:p w14:paraId="39394451"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39394452"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39394453"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39394454"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39394455" w14:textId="77777777" w:rsidR="004B543A" w:rsidRDefault="004B543A" w:rsidP="004B543A">
      <w:pPr>
        <w:autoSpaceDE w:val="0"/>
        <w:autoSpaceDN w:val="0"/>
        <w:spacing w:after="0" w:line="240" w:lineRule="auto"/>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39394456" w14:textId="77777777" w:rsidR="004B543A" w:rsidRDefault="004B543A" w:rsidP="004B543A">
      <w:pPr>
        <w:autoSpaceDE w:val="0"/>
        <w:autoSpaceDN w:val="0"/>
        <w:spacing w:after="0" w:line="240" w:lineRule="auto"/>
        <w:rPr>
          <w:rFonts w:ascii="Times New Roman" w:eastAsia="Calibri" w:hAnsi="Times New Roman" w:cs="Times New Roman"/>
          <w:i/>
          <w:color w:val="000000"/>
        </w:rPr>
      </w:pPr>
    </w:p>
    <w:p w14:paraId="39394457" w14:textId="77777777" w:rsidR="004B543A" w:rsidRPr="004B543A" w:rsidRDefault="004B543A" w:rsidP="004B543A">
      <w:pPr>
        <w:pStyle w:val="NoSpacing"/>
        <w:jc w:val="both"/>
        <w:rPr>
          <w:rFonts w:ascii="Times New Roman" w:hAnsi="Times New Roman" w:cs="Times New Roman"/>
        </w:rPr>
      </w:pPr>
      <w:r w:rsidRPr="004B543A">
        <w:rPr>
          <w:rFonts w:ascii="Times New Roman" w:hAnsi="Times New Roman" w:cs="Times New Roman"/>
        </w:rPr>
        <w:t xml:space="preserve">A copy of each subcontractor agreement must be submitted to the Division within thirty (30) days of the effective date of this Contract. The subcontractor agreements may be uploaded into Pay Audit (Indiana’s subcontractor payment auditing system), emailed to </w:t>
      </w:r>
      <w:hyperlink r:id="rId19"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or mailed to MWBE Compliance, 402 W. Washington Street, Indianapolis IN 46204. Failure to provide a copy of any subcontractor agreement may be deemed a violation of the rules governing MBE/WBE procurement and may result in sanctions allowable under 25 IAC 5-7-8.  Requests for changes must be submitted to </w:t>
      </w:r>
      <w:hyperlink r:id="rId20" w:history="1">
        <w:r w:rsidRPr="004B543A">
          <w:rPr>
            <w:rStyle w:val="Hyperlink"/>
            <w:rFonts w:ascii="Times New Roman" w:hAnsi="Times New Roman" w:cs="Times New Roman"/>
          </w:rPr>
          <w:t>MWBECompliance@idoa.IN.gov</w:t>
        </w:r>
      </w:hyperlink>
      <w:r w:rsidRPr="004B543A">
        <w:rPr>
          <w:rFonts w:ascii="Times New Roman" w:hAnsi="Times New Roman" w:cs="Times New Roman"/>
        </w:rPr>
        <w:t xml:space="preserve"> for review and approval before changing the participation plan submitted in connection with this Contract. </w:t>
      </w:r>
    </w:p>
    <w:p w14:paraId="39394458" w14:textId="77777777" w:rsidR="004B543A" w:rsidRPr="00BC6AD2" w:rsidRDefault="004B543A" w:rsidP="004B543A">
      <w:pPr>
        <w:pStyle w:val="NoSpacing"/>
        <w:jc w:val="both"/>
      </w:pPr>
    </w:p>
    <w:p w14:paraId="39394459" w14:textId="77777777" w:rsidR="004B543A" w:rsidRDefault="004B543A" w:rsidP="004B543A">
      <w:pPr>
        <w:spacing w:after="0" w:line="240" w:lineRule="auto"/>
        <w:rPr>
          <w:rFonts w:ascii="Times New Roman" w:hAnsi="Times New Roman" w:cs="Times New Roman"/>
        </w:rPr>
      </w:pPr>
      <w:r w:rsidRPr="00BC6AD2">
        <w:rPr>
          <w:rFonts w:ascii="Times New Roman" w:hAnsi="Times New Roman" w:cs="Times New Roman"/>
        </w:rPr>
        <w:t>The Contractor shall report payments made to Division</w:t>
      </w:r>
      <w:r>
        <w:rPr>
          <w:rFonts w:ascii="Times New Roman" w:hAnsi="Times New Roman" w:cs="Times New Roman"/>
        </w:rPr>
        <w:t xml:space="preserve"> certified</w:t>
      </w:r>
      <w:r w:rsidRPr="00BC6AD2">
        <w:rPr>
          <w:rFonts w:ascii="Times New Roman" w:hAnsi="Times New Roman" w:cs="Times New Roman"/>
        </w:rPr>
        <w:t xml:space="preserve"> subcontractors under this Contract on a monthly basis</w:t>
      </w:r>
      <w:r>
        <w:rPr>
          <w:rFonts w:ascii="Times New Roman" w:hAnsi="Times New Roman" w:cs="Times New Roman"/>
        </w:rPr>
        <w:t xml:space="preserve"> </w:t>
      </w:r>
      <w:r w:rsidRPr="00C741C5">
        <w:rPr>
          <w:rFonts w:ascii="Times New Roman" w:hAnsi="Times New Roman" w:cs="Times New Roman"/>
        </w:rPr>
        <w:t xml:space="preserve">using </w:t>
      </w:r>
      <w:r>
        <w:rPr>
          <w:rFonts w:ascii="Times New Roman" w:hAnsi="Times New Roman" w:cs="Times New Roman"/>
        </w:rPr>
        <w:t>Pay Audit.</w:t>
      </w:r>
      <w:r w:rsidRPr="00C741C5">
        <w:rPr>
          <w:rFonts w:ascii="Times New Roman" w:hAnsi="Times New Roman" w:cs="Times New Roman"/>
        </w:rPr>
        <w:t xml:space="preserve"> The Contractor shall notify subcontractors that they must confirm payments received from </w:t>
      </w:r>
      <w:r w:rsidR="00094DA4">
        <w:rPr>
          <w:rFonts w:ascii="Times New Roman" w:hAnsi="Times New Roman" w:cs="Times New Roman"/>
        </w:rPr>
        <w:t xml:space="preserve">the </w:t>
      </w:r>
      <w:r w:rsidRPr="00C741C5">
        <w:rPr>
          <w:rFonts w:ascii="Times New Roman" w:hAnsi="Times New Roman" w:cs="Times New Roman"/>
        </w:rPr>
        <w:t xml:space="preserve">Contractor in Pay Audit. The Pay Audit system can be accessed on the IDOA webpage at: </w:t>
      </w:r>
      <w:hyperlink r:id="rId21" w:history="1">
        <w:r w:rsidRPr="009334FC">
          <w:rPr>
            <w:rStyle w:val="Hyperlink"/>
            <w:rFonts w:ascii="Times New Roman" w:hAnsi="Times New Roman" w:cs="Times New Roman"/>
          </w:rPr>
          <w:t>www.in.gov/idoa/mwbe/payaudit.htm</w:t>
        </w:r>
      </w:hyperlink>
      <w:r w:rsidRPr="009334FC">
        <w:rPr>
          <w:rFonts w:ascii="Times New Roman" w:hAnsi="Times New Roman" w:cs="Times New Roman"/>
          <w:color w:val="000000"/>
        </w:rPr>
        <w:t xml:space="preserve">. </w:t>
      </w:r>
      <w:r w:rsidRPr="009334FC">
        <w:rPr>
          <w:rFonts w:ascii="Times New Roman" w:hAnsi="Times New Roman" w:cs="Times New Roman"/>
        </w:rPr>
        <w:t xml:space="preserve"> </w:t>
      </w:r>
      <w:r w:rsidR="00094DA4">
        <w:rPr>
          <w:rFonts w:ascii="Times New Roman" w:hAnsi="Times New Roman" w:cs="Times New Roman"/>
        </w:rPr>
        <w:t xml:space="preserve">The </w:t>
      </w:r>
      <w:r>
        <w:rPr>
          <w:rFonts w:ascii="Times New Roman" w:hAnsi="Times New Roman" w:cs="Times New Roman"/>
        </w:rPr>
        <w:t xml:space="preserve">Contractor may also be required to report Division certified </w:t>
      </w:r>
      <w:r w:rsidRPr="00BC6AD2">
        <w:rPr>
          <w:rFonts w:ascii="Times New Roman" w:hAnsi="Times New Roman" w:cs="Times New Roman"/>
        </w:rPr>
        <w:t>subcontractor payments</w:t>
      </w:r>
      <w:r>
        <w:rPr>
          <w:rFonts w:ascii="Times New Roman" w:hAnsi="Times New Roman" w:cs="Times New Roman"/>
        </w:rPr>
        <w:t xml:space="preserve"> directly</w:t>
      </w:r>
      <w:r w:rsidRPr="00BC6AD2">
        <w:rPr>
          <w:rFonts w:ascii="Times New Roman" w:hAnsi="Times New Roman" w:cs="Times New Roman"/>
        </w:rPr>
        <w:t xml:space="preserve"> to the Division</w:t>
      </w:r>
      <w:r>
        <w:rPr>
          <w:rFonts w:ascii="Times New Roman" w:hAnsi="Times New Roman" w:cs="Times New Roman"/>
        </w:rPr>
        <w:t>,</w:t>
      </w:r>
      <w:r w:rsidRPr="00BC6AD2">
        <w:rPr>
          <w:rFonts w:ascii="Times New Roman" w:hAnsi="Times New Roman" w:cs="Times New Roman"/>
        </w:rPr>
        <w:t xml:space="preserve"> as reasonably requested and in </w:t>
      </w:r>
      <w:r>
        <w:rPr>
          <w:rFonts w:ascii="Times New Roman" w:hAnsi="Times New Roman" w:cs="Times New Roman"/>
        </w:rPr>
        <w:t>the</w:t>
      </w:r>
      <w:r w:rsidRPr="00BC6AD2">
        <w:rPr>
          <w:rFonts w:ascii="Times New Roman" w:hAnsi="Times New Roman" w:cs="Times New Roman"/>
        </w:rPr>
        <w:t xml:space="preserve"> format </w:t>
      </w:r>
      <w:r>
        <w:rPr>
          <w:rFonts w:ascii="Times New Roman" w:hAnsi="Times New Roman" w:cs="Times New Roman"/>
        </w:rPr>
        <w:t>required</w:t>
      </w:r>
      <w:r w:rsidRPr="00BC6AD2">
        <w:rPr>
          <w:rFonts w:ascii="Times New Roman" w:hAnsi="Times New Roman" w:cs="Times New Roman"/>
        </w:rPr>
        <w:t xml:space="preserve"> by </w:t>
      </w:r>
      <w:r>
        <w:rPr>
          <w:rFonts w:ascii="Times New Roman" w:hAnsi="Times New Roman" w:cs="Times New Roman"/>
        </w:rPr>
        <w:t xml:space="preserve">the </w:t>
      </w:r>
      <w:r w:rsidRPr="00BC6AD2">
        <w:rPr>
          <w:rFonts w:ascii="Times New Roman" w:hAnsi="Times New Roman" w:cs="Times New Roman"/>
        </w:rPr>
        <w:t>Division.</w:t>
      </w:r>
    </w:p>
    <w:p w14:paraId="3939445A" w14:textId="77777777" w:rsidR="004B543A" w:rsidRDefault="004B543A" w:rsidP="004B543A">
      <w:pPr>
        <w:spacing w:after="0" w:line="240" w:lineRule="auto"/>
        <w:rPr>
          <w:rFonts w:ascii="Times New Roman" w:hAnsi="Times New Roman" w:cs="Times New Roman"/>
        </w:rPr>
      </w:pPr>
    </w:p>
    <w:p w14:paraId="3939445B" w14:textId="77777777" w:rsidR="004B543A" w:rsidRDefault="00094DA4" w:rsidP="004B543A">
      <w:pPr>
        <w:spacing w:line="240" w:lineRule="auto"/>
      </w:pPr>
      <w:r>
        <w:rPr>
          <w:rFonts w:ascii="Times New Roman" w:hAnsi="Times New Roman" w:cs="Times New Roman"/>
        </w:rPr>
        <w:t xml:space="preserve">The </w:t>
      </w:r>
      <w:r w:rsidR="004B543A">
        <w:rPr>
          <w:rFonts w:ascii="Times New Roman" w:hAnsi="Times New Roman" w:cs="Times New Roman"/>
        </w:rPr>
        <w:t>Contractor’s failure to comply with the provisions in this clause may be considered a material breach of the Contract.</w:t>
      </w:r>
    </w:p>
    <w:p w14:paraId="3939445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3939445D" w14:textId="77777777" w:rsidR="006E4F58" w:rsidRPr="006E4F58" w:rsidRDefault="006E4F58" w:rsidP="006E4F58">
      <w:pPr>
        <w:spacing w:after="0" w:line="240" w:lineRule="auto"/>
        <w:rPr>
          <w:rFonts w:ascii="Times New Roman" w:eastAsia="Times New Roman" w:hAnsi="Times New Roman" w:cs="Times New Roman"/>
        </w:rPr>
      </w:pPr>
    </w:p>
    <w:p w14:paraId="3939445E"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lastRenderedPageBreak/>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3939445F" w14:textId="77777777" w:rsidR="006E4F58" w:rsidRPr="006E4F58" w:rsidRDefault="006E4F58" w:rsidP="006E4F58">
      <w:pPr>
        <w:spacing w:after="0" w:line="240" w:lineRule="auto"/>
        <w:rPr>
          <w:rFonts w:ascii="Times New Roman" w:eastAsia="Times New Roman" w:hAnsi="Times New Roman" w:cs="Times New Roman"/>
        </w:rPr>
      </w:pPr>
    </w:p>
    <w:p w14:paraId="3939446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Pr="006E4F58">
        <w:rPr>
          <w:rFonts w:ascii="Times New Roman" w:eastAsia="Times New Roman" w:hAnsi="Times New Roman" w:cs="Times New Roman"/>
        </w:rPr>
        <w:t>first 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39394461" w14:textId="77777777" w:rsidR="006E4F58" w:rsidRPr="006E4F58" w:rsidRDefault="006E4F58" w:rsidP="006E4F58">
      <w:pPr>
        <w:spacing w:after="0" w:line="240" w:lineRule="auto"/>
        <w:rPr>
          <w:rFonts w:ascii="Times New Roman" w:eastAsia="Times New Roman" w:hAnsi="Times New Roman" w:cs="Times New Roman"/>
        </w:rPr>
      </w:pPr>
    </w:p>
    <w:p w14:paraId="3939446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3939446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3939446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3939446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3939446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39394467"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3939446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393944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3939446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393944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3939446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393944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3939446E"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3939446F" w14:textId="77777777" w:rsidR="00922B2E" w:rsidRPr="006E4F58" w:rsidRDefault="00922B2E" w:rsidP="006E4F58">
      <w:pPr>
        <w:spacing w:after="0" w:line="240" w:lineRule="auto"/>
        <w:rPr>
          <w:rFonts w:ascii="Times New Roman" w:eastAsia="Times New Roman" w:hAnsi="Times New Roman" w:cs="Times New Roman"/>
        </w:rPr>
      </w:pPr>
    </w:p>
    <w:p w14:paraId="3939447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39394471" w14:textId="77777777" w:rsidR="006E4F58" w:rsidRPr="006E4F58" w:rsidRDefault="006E4F58" w:rsidP="006E4F58">
      <w:pPr>
        <w:spacing w:after="0" w:line="240" w:lineRule="auto"/>
        <w:rPr>
          <w:rFonts w:ascii="Times New Roman" w:eastAsia="Times New Roman" w:hAnsi="Times New Roman" w:cs="Times New Roman"/>
        </w:rPr>
      </w:pPr>
    </w:p>
    <w:p w14:paraId="3939447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39394473" w14:textId="77777777" w:rsidR="006E4F58" w:rsidRPr="006E4F58" w:rsidRDefault="006E4F58" w:rsidP="006E4F58">
      <w:pPr>
        <w:spacing w:after="0" w:line="240" w:lineRule="auto"/>
        <w:rPr>
          <w:rFonts w:ascii="Times New Roman" w:eastAsia="Times New Roman" w:hAnsi="Times New Roman" w:cs="Times New Roman"/>
        </w:rPr>
      </w:pPr>
    </w:p>
    <w:p w14:paraId="3939447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53709E46" w14:textId="6CC67251" w:rsidR="000320B5" w:rsidRPr="000320B5" w:rsidRDefault="006E4F58" w:rsidP="000320B5">
      <w:pPr>
        <w:spacing w:after="120"/>
        <w:ind w:left="360"/>
        <w:rPr>
          <w:rFonts w:ascii="Times New Roman" w:eastAsia="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39394475" w14:textId="3B97B91A" w:rsidR="006E4F58" w:rsidRPr="006E4F58" w:rsidRDefault="006E4F58" w:rsidP="006E4F58">
      <w:pPr>
        <w:spacing w:after="0" w:line="240" w:lineRule="auto"/>
        <w:rPr>
          <w:rFonts w:ascii="Times New Roman" w:hAnsi="Times New Roman" w:cs="Times New Roman"/>
        </w:rPr>
      </w:pPr>
    </w:p>
    <w:p w14:paraId="39394476" w14:textId="77777777" w:rsidR="006E4F58" w:rsidRPr="006E4F58" w:rsidRDefault="006E4F58" w:rsidP="006E4F58">
      <w:pPr>
        <w:spacing w:after="0" w:line="240" w:lineRule="auto"/>
        <w:rPr>
          <w:rFonts w:ascii="Times New Roman" w:eastAsia="Times New Roman" w:hAnsi="Times New Roman" w:cs="Times New Roman"/>
        </w:rPr>
      </w:pPr>
    </w:p>
    <w:p w14:paraId="3939447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39394478" w14:textId="77777777" w:rsidR="006E4F58" w:rsidRPr="006E4F58" w:rsidRDefault="006E4F58" w:rsidP="006E4F58">
      <w:pPr>
        <w:spacing w:after="0" w:line="240" w:lineRule="auto"/>
        <w:rPr>
          <w:rFonts w:ascii="Times New Roman" w:eastAsia="Times New Roman" w:hAnsi="Times New Roman" w:cs="Times New Roman"/>
        </w:rPr>
      </w:pPr>
    </w:p>
    <w:p w14:paraId="3939447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3939447A" w14:textId="77777777"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thirty 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3939447B" w14:textId="77777777" w:rsidR="006E4F58" w:rsidRPr="006E4F58" w:rsidRDefault="006E4F58" w:rsidP="006E4F58">
      <w:pPr>
        <w:spacing w:after="0" w:line="240" w:lineRule="auto"/>
        <w:rPr>
          <w:rFonts w:ascii="Times New Roman" w:eastAsia="Times New Roman" w:hAnsi="Times New Roman" w:cs="Times New Roman"/>
        </w:rPr>
      </w:pPr>
    </w:p>
    <w:p w14:paraId="3939447C"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3939447D" w14:textId="77777777" w:rsidR="006E4F58" w:rsidRPr="006E4F58" w:rsidRDefault="006E4F58" w:rsidP="006E4F58">
      <w:pPr>
        <w:spacing w:after="0" w:line="240" w:lineRule="auto"/>
        <w:rPr>
          <w:rFonts w:ascii="Times New Roman" w:eastAsia="Times New Roman" w:hAnsi="Times New Roman" w:cs="Times New Roman"/>
        </w:rPr>
      </w:pPr>
    </w:p>
    <w:p w14:paraId="3939447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3939447F" w14:textId="77777777" w:rsidR="006E4F58" w:rsidRPr="006E4F58" w:rsidRDefault="006E4F58" w:rsidP="006E4F58">
      <w:pPr>
        <w:spacing w:after="0" w:line="240" w:lineRule="auto"/>
        <w:rPr>
          <w:rFonts w:ascii="Times New Roman" w:eastAsia="Times New Roman" w:hAnsi="Times New Roman" w:cs="Times New Roman"/>
        </w:rPr>
      </w:pPr>
    </w:p>
    <w:p w14:paraId="3939448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39394481" w14:textId="77777777" w:rsidR="006E4F58" w:rsidRPr="006E4F58" w:rsidRDefault="006E4F58" w:rsidP="006E4F58">
      <w:pPr>
        <w:spacing w:after="0" w:line="240" w:lineRule="auto"/>
        <w:rPr>
          <w:rFonts w:ascii="Times New Roman" w:eastAsia="Times New Roman" w:hAnsi="Times New Roman" w:cs="Times New Roman"/>
        </w:rPr>
      </w:pPr>
    </w:p>
    <w:p w14:paraId="3939448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39394483" w14:textId="77777777" w:rsidR="006E4F58" w:rsidRPr="006E4F58" w:rsidRDefault="006E4F58" w:rsidP="006E4F58">
      <w:pPr>
        <w:spacing w:after="0" w:line="240" w:lineRule="auto"/>
        <w:rPr>
          <w:rFonts w:ascii="Times New Roman" w:eastAsia="Times New Roman" w:hAnsi="Times New Roman" w:cs="Times New Roman"/>
        </w:rPr>
      </w:pPr>
    </w:p>
    <w:p w14:paraId="39394484" w14:textId="77777777"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and 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39394485" w14:textId="77777777" w:rsidR="006E4F58" w:rsidRPr="006E4F58" w:rsidRDefault="006E4F58" w:rsidP="006E4F58">
      <w:pPr>
        <w:spacing w:after="0" w:line="240" w:lineRule="auto"/>
        <w:rPr>
          <w:rFonts w:ascii="Times New Roman" w:eastAsia="Times New Roman" w:hAnsi="Times New Roman" w:cs="Times New Roman"/>
        </w:rPr>
      </w:pPr>
    </w:p>
    <w:p w14:paraId="3939448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3939448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3939448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39394489" w14:textId="77777777" w:rsidR="006E4F58" w:rsidRPr="006E4F58" w:rsidRDefault="006E4F58" w:rsidP="006E4F58">
      <w:pPr>
        <w:spacing w:after="0" w:line="240" w:lineRule="auto"/>
        <w:rPr>
          <w:rFonts w:ascii="Times New Roman" w:eastAsia="Times New Roman" w:hAnsi="Times New Roman" w:cs="Times New Roman"/>
        </w:rPr>
      </w:pPr>
    </w:p>
    <w:p w14:paraId="3939448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3939448B" w14:textId="77777777" w:rsidR="006E4F58" w:rsidRPr="006E4F58" w:rsidRDefault="006E4F58" w:rsidP="006E4F58">
      <w:pPr>
        <w:spacing w:after="0" w:line="240" w:lineRule="auto"/>
        <w:rPr>
          <w:rFonts w:ascii="Times New Roman" w:eastAsia="Times New Roman" w:hAnsi="Times New Roman" w:cs="Times New Roman"/>
        </w:rPr>
      </w:pPr>
    </w:p>
    <w:p w14:paraId="3939448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3939448D" w14:textId="77777777" w:rsidR="006E4F58" w:rsidRPr="006E4F58" w:rsidRDefault="006E4F58" w:rsidP="006E4F58">
      <w:pPr>
        <w:spacing w:after="0" w:line="240" w:lineRule="auto"/>
        <w:rPr>
          <w:rFonts w:ascii="Times New Roman" w:eastAsia="Times New Roman" w:hAnsi="Times New Roman" w:cs="Times New Roman"/>
        </w:rPr>
      </w:pPr>
    </w:p>
    <w:p w14:paraId="3939448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w:t>
      </w:r>
      <w:r w:rsidRPr="006E4F58">
        <w:rPr>
          <w:rFonts w:ascii="Times New Roman" w:eastAsia="Times New Roman" w:hAnsi="Times New Roman" w:cs="Times New Roman"/>
        </w:rPr>
        <w:lastRenderedPageBreak/>
        <w:t>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3939448F" w14:textId="77777777" w:rsidR="006E4F58" w:rsidRPr="006E4F58" w:rsidRDefault="006E4F58" w:rsidP="006E4F58">
      <w:pPr>
        <w:spacing w:after="0" w:line="240" w:lineRule="auto"/>
        <w:rPr>
          <w:rFonts w:ascii="Times New Roman" w:eastAsia="Times New Roman" w:hAnsi="Times New Roman" w:cs="Times New Roman"/>
        </w:rPr>
      </w:pPr>
    </w:p>
    <w:p w14:paraId="3939449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3939449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3939449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3939449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39394494"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52"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52"/>
    </w:p>
    <w:p w14:paraId="3939449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39394496"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39394497" w14:textId="3CBC38C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w:t>
      </w:r>
      <w:del w:id="53" w:author="Worrall, James F. (LNSSI-DC)" w:date="2020-10-08T16:38:00Z">
        <w:r w:rsidRPr="006E4F58" w:rsidDel="008037AD">
          <w:rPr>
            <w:rFonts w:ascii="Times New Roman" w:eastAsia="Times New Roman" w:hAnsi="Times New Roman" w:cs="Times New Roman"/>
          </w:rPr>
          <w:delText>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w:delText>
        </w:r>
      </w:del>
      <w:ins w:id="54" w:author="Worrall, James F. (LNSSI-DC)" w:date="2020-10-08T16:39:00Z">
        <w:r w:rsidR="008037AD">
          <w:rPr>
            <w:rFonts w:ascii="Times New Roman" w:eastAsia="Times New Roman" w:hAnsi="Times New Roman" w:cs="Times New Roman"/>
          </w:rPr>
          <w:t>T</w:t>
        </w:r>
      </w:ins>
      <w:r w:rsidRPr="006E4F58">
        <w:rPr>
          <w:rFonts w:ascii="Times New Roman" w:eastAsia="Times New Roman" w:hAnsi="Times New Roman" w:cs="Times New Roman"/>
        </w:rPr>
        <w:t>he Contractor shall continue the work not terminated.</w:t>
      </w:r>
    </w:p>
    <w:p w14:paraId="39394498"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39394499"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3939449A" w14:textId="77777777" w:rsidR="00AD2E37" w:rsidRDefault="00AD2E37" w:rsidP="006E4F58">
      <w:pPr>
        <w:spacing w:after="0" w:line="240" w:lineRule="auto"/>
        <w:rPr>
          <w:rFonts w:ascii="Times New Roman" w:eastAsia="Times New Roman" w:hAnsi="Times New Roman" w:cs="Times New Roman"/>
        </w:rPr>
      </w:pPr>
    </w:p>
    <w:p w14:paraId="3939449B"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3939449C" w14:textId="77777777" w:rsidR="006E4F58" w:rsidRPr="006E4F58" w:rsidRDefault="006E4F58" w:rsidP="006E4F58">
      <w:pPr>
        <w:spacing w:after="0" w:line="240" w:lineRule="auto"/>
        <w:rPr>
          <w:rFonts w:ascii="Times New Roman" w:eastAsia="Times New Roman" w:hAnsi="Times New Roman" w:cs="Times New Roman"/>
        </w:rPr>
      </w:pPr>
    </w:p>
    <w:p w14:paraId="3939449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3939449E" w14:textId="77777777" w:rsidR="006E4F58" w:rsidRPr="006E4F58" w:rsidRDefault="006E4F58" w:rsidP="006E4F58">
      <w:pPr>
        <w:spacing w:after="0" w:line="240" w:lineRule="auto"/>
        <w:rPr>
          <w:rFonts w:ascii="Times New Roman" w:eastAsia="Times New Roman" w:hAnsi="Times New Roman" w:cs="Times New Roman"/>
        </w:rPr>
      </w:pPr>
    </w:p>
    <w:p w14:paraId="3939449F" w14:textId="421FF7A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ins w:id="55" w:author="Worrall, James F. (LNSSI-DC)" w:date="2020-10-08T16:40:00Z">
        <w:r w:rsidR="008037AD">
          <w:rPr>
            <w:rFonts w:ascii="Times New Roman" w:eastAsia="Times New Roman" w:hAnsi="Times New Roman" w:cs="Times New Roman"/>
          </w:rPr>
          <w:t xml:space="preserve"> except as otherwise excluded in the </w:t>
        </w:r>
        <w:del w:id="56" w:author="Asch, Micah S (RIS-DAY)" w:date="2020-10-15T15:11:00Z">
          <w:r w:rsidR="008037AD" w:rsidDel="005E0391">
            <w:rPr>
              <w:rFonts w:ascii="Times New Roman" w:eastAsia="Times New Roman" w:hAnsi="Times New Roman" w:cs="Times New Roman"/>
            </w:rPr>
            <w:delText>LN</w:delText>
          </w:r>
        </w:del>
      </w:ins>
      <w:ins w:id="57" w:author="Asch, Micah S (RIS-DAY)" w:date="2020-10-15T15:11:00Z">
        <w:r w:rsidR="005E0391">
          <w:rPr>
            <w:rFonts w:ascii="Times New Roman" w:eastAsia="Times New Roman" w:hAnsi="Times New Roman" w:cs="Times New Roman"/>
          </w:rPr>
          <w:t>Contractor</w:t>
        </w:r>
      </w:ins>
      <w:ins w:id="58" w:author="Worrall, James F. (LNSSI-DC)" w:date="2020-10-08T16:40:00Z">
        <w:r w:rsidR="008037AD">
          <w:rPr>
            <w:rFonts w:ascii="Times New Roman" w:eastAsia="Times New Roman" w:hAnsi="Times New Roman" w:cs="Times New Roman"/>
          </w:rPr>
          <w:t xml:space="preserve"> license terms</w:t>
        </w:r>
      </w:ins>
      <w:r w:rsidRPr="006E4F58">
        <w:rPr>
          <w:rFonts w:ascii="Times New Roman" w:eastAsia="Times New Roman" w:hAnsi="Times New Roman" w:cs="Times New Roman"/>
        </w:rPr>
        <w:t>.</w:t>
      </w:r>
    </w:p>
    <w:p w14:paraId="393944A0" w14:textId="77777777" w:rsidR="006E4F58" w:rsidRPr="006E4F58" w:rsidRDefault="006E4F58" w:rsidP="006E4F58">
      <w:pPr>
        <w:spacing w:after="0" w:line="240" w:lineRule="auto"/>
        <w:rPr>
          <w:rFonts w:ascii="Times New Roman" w:eastAsia="Times New Roman" w:hAnsi="Times New Roman" w:cs="Times New Roman"/>
        </w:rPr>
      </w:pPr>
    </w:p>
    <w:p w14:paraId="393944A1" w14:textId="2E9E7AC5"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w:t>
      </w:r>
      <w:ins w:id="59" w:author="Worrall, James F. (LNSSI-DC)" w:date="2020-10-08T16:41:00Z">
        <w:r w:rsidR="008037AD">
          <w:rPr>
            <w:rFonts w:ascii="Times New Roman" w:eastAsia="Times New Roman" w:hAnsi="Times New Roman" w:cs="Times New Roman"/>
          </w:rPr>
          <w:t xml:space="preserve"> consistent with the terms of this contract</w:t>
        </w:r>
      </w:ins>
      <w:r w:rsidRPr="006E4F58">
        <w:rPr>
          <w:rFonts w:ascii="Times New Roman" w:eastAsia="Times New Roman" w:hAnsi="Times New Roman" w:cs="Times New Roman"/>
        </w:rPr>
        <w:t xml:space="preserve">. If the State becomes dissatisfied with the work product of or the working relationship with those </w:t>
      </w:r>
      <w:r w:rsidRPr="006E4F58">
        <w:rPr>
          <w:rFonts w:ascii="Times New Roman" w:eastAsia="Times New Roman" w:hAnsi="Times New Roman" w:cs="Times New Roman"/>
        </w:rPr>
        <w:lastRenderedPageBreak/>
        <w:t>individuals assigned to work on this Contract, the State may request in writing the replacement of any or all such individuals, and the Contractor shall grant such request.</w:t>
      </w:r>
    </w:p>
    <w:p w14:paraId="393944A2" w14:textId="77777777" w:rsidR="002F26AD" w:rsidRDefault="002F26AD" w:rsidP="006E4F58">
      <w:pPr>
        <w:spacing w:after="0" w:line="240" w:lineRule="auto"/>
        <w:rPr>
          <w:rFonts w:ascii="Times New Roman" w:eastAsia="Times New Roman" w:hAnsi="Times New Roman" w:cs="Times New Roman"/>
        </w:rPr>
      </w:pPr>
    </w:p>
    <w:p w14:paraId="393944A3" w14:textId="77777777" w:rsidR="002F26AD" w:rsidRPr="002F26AD" w:rsidRDefault="002F26AD" w:rsidP="002F26AD">
      <w:pPr>
        <w:pStyle w:val="yiv2325853974msonormal"/>
        <w:shd w:val="clear" w:color="auto" w:fill="FFFFFF"/>
        <w:spacing w:before="0" w:beforeAutospacing="0" w:after="0" w:afterAutospacing="0"/>
        <w:jc w:val="both"/>
        <w:rPr>
          <w:b/>
          <w:caps/>
          <w:sz w:val="22"/>
          <w:szCs w:val="22"/>
        </w:rPr>
      </w:pPr>
      <w:r w:rsidRPr="002F26AD">
        <w:rPr>
          <w:b/>
          <w:sz w:val="22"/>
          <w:szCs w:val="22"/>
        </w:rPr>
        <w:t>50.</w:t>
      </w:r>
      <w:r w:rsidRPr="002F26AD">
        <w:rPr>
          <w:b/>
          <w:caps/>
          <w:sz w:val="22"/>
          <w:szCs w:val="22"/>
        </w:rPr>
        <w:t xml:space="preserve"> DOR SECURITY REQUIREMENTS</w:t>
      </w:r>
    </w:p>
    <w:p w14:paraId="393944A4" w14:textId="77777777" w:rsidR="002F26AD" w:rsidRPr="002F26AD" w:rsidRDefault="002F26AD" w:rsidP="002F26AD">
      <w:pPr>
        <w:pStyle w:val="yiv2325853974msonormal"/>
        <w:shd w:val="clear" w:color="auto" w:fill="FFFFFF"/>
        <w:spacing w:before="0" w:beforeAutospacing="0" w:after="0" w:afterAutospacing="0"/>
        <w:ind w:left="360"/>
        <w:jc w:val="both"/>
        <w:rPr>
          <w:b/>
          <w:caps/>
          <w:sz w:val="22"/>
          <w:szCs w:val="22"/>
        </w:rPr>
      </w:pPr>
    </w:p>
    <w:p w14:paraId="393944A5" w14:textId="77777777" w:rsidR="002F26AD" w:rsidRPr="002F26AD" w:rsidRDefault="002F26AD" w:rsidP="002F26AD">
      <w:pPr>
        <w:spacing w:after="0" w:line="240" w:lineRule="auto"/>
        <w:rPr>
          <w:rFonts w:ascii="Times New Roman" w:hAnsi="Times New Roman" w:cs="Times New Roman"/>
        </w:rPr>
      </w:pPr>
      <w:r w:rsidRPr="002F26AD">
        <w:rPr>
          <w:rFonts w:ascii="Times New Roman" w:hAnsi="Times New Roman" w:cs="Times New Roman"/>
        </w:rPr>
        <w:t>While carrying out the tasks defined in this Contract, Contractor may encounter sensitive information to include Personally Identifiable Information (PII) and Federal Tax Information (FTI).  Therefore, Contractor must acknowledge and abide by the following DOR security requirements to ensure PII and FTI is protected in accordance with the federal standards DOR must adhere to.</w:t>
      </w:r>
    </w:p>
    <w:p w14:paraId="393944A6" w14:textId="77777777" w:rsidR="002F26AD" w:rsidRPr="002F26AD" w:rsidRDefault="002F26AD" w:rsidP="002F26AD">
      <w:pPr>
        <w:spacing w:after="0"/>
        <w:rPr>
          <w:rFonts w:ascii="Times New Roman" w:hAnsi="Times New Roman" w:cs="Times New Roman"/>
        </w:rPr>
      </w:pPr>
    </w:p>
    <w:p w14:paraId="393944A7" w14:textId="77777777" w:rsidR="002F26AD" w:rsidRPr="002F26AD" w:rsidRDefault="002F26AD" w:rsidP="002F26AD">
      <w:pPr>
        <w:spacing w:after="0"/>
        <w:rPr>
          <w:rFonts w:ascii="Times New Roman" w:hAnsi="Times New Roman" w:cs="Times New Roman"/>
          <w:u w:val="single"/>
        </w:rPr>
      </w:pPr>
      <w:r w:rsidRPr="002F26AD">
        <w:rPr>
          <w:rFonts w:ascii="Times New Roman" w:hAnsi="Times New Roman" w:cs="Times New Roman"/>
          <w:u w:val="single"/>
        </w:rPr>
        <w:t>Security Requirements</w:t>
      </w:r>
    </w:p>
    <w:p w14:paraId="393944A8" w14:textId="77777777" w:rsidR="002F26AD" w:rsidRPr="002F26AD" w:rsidRDefault="002F26AD" w:rsidP="002F26AD">
      <w:pPr>
        <w:spacing w:after="0" w:line="240" w:lineRule="auto"/>
        <w:rPr>
          <w:rFonts w:ascii="Times New Roman" w:hAnsi="Times New Roman" w:cs="Times New Roman"/>
        </w:rPr>
      </w:pPr>
      <w:r w:rsidRPr="002F26AD">
        <w:rPr>
          <w:rFonts w:ascii="Times New Roman" w:hAnsi="Times New Roman" w:cs="Times New Roman"/>
        </w:rPr>
        <w:t>DOR has adopted a FISMA-based security requirement for its operations and systems due to the high need to keep DOR’s data confidential, available, and with high integrity. DOR uses the highest intolerance for risk in its assessment of the system. DOR requires that the Contractor be compliant with such a security scheme for its system and operations because DOR will be transmitting its data to the Contractor. The following points detail DOR’s requirements. PLEASE NOTE: DOR will not accept any Contractor solution that does not meet DOR’s security requirements.</w:t>
      </w:r>
    </w:p>
    <w:p w14:paraId="393944A9" w14:textId="77777777" w:rsidR="002F26AD" w:rsidRPr="002F26AD" w:rsidRDefault="002F26AD" w:rsidP="002F26AD">
      <w:pPr>
        <w:spacing w:after="0"/>
        <w:rPr>
          <w:rFonts w:ascii="Times New Roman" w:hAnsi="Times New Roman" w:cs="Times New Roman"/>
        </w:rPr>
      </w:pPr>
    </w:p>
    <w:p w14:paraId="393944AA" w14:textId="4B5534A6" w:rsidR="002F26AD" w:rsidRPr="002F26AD" w:rsidRDefault="002F26AD" w:rsidP="002F26AD">
      <w:pPr>
        <w:spacing w:after="0" w:line="240" w:lineRule="auto"/>
        <w:ind w:left="360"/>
        <w:rPr>
          <w:rFonts w:ascii="Times New Roman" w:hAnsi="Times New Roman" w:cs="Times New Roman"/>
        </w:rPr>
      </w:pPr>
      <w:r w:rsidRPr="002F26AD">
        <w:rPr>
          <w:rFonts w:ascii="Times New Roman" w:hAnsi="Times New Roman" w:cs="Times New Roman"/>
        </w:rPr>
        <w:t>1.</w:t>
      </w:r>
      <w:r w:rsidRPr="002F26AD">
        <w:rPr>
          <w:rFonts w:ascii="Times New Roman" w:hAnsi="Times New Roman" w:cs="Times New Roman"/>
        </w:rPr>
        <w:tab/>
        <w:t>Contractor must comply with NIST and IRS Publication 1075 (PUB 1075) security controls and requirements</w:t>
      </w:r>
      <w:ins w:id="60" w:author="Worrall, James F. (LNSSI-DC)" w:date="2020-10-09T10:04:00Z">
        <w:r w:rsidR="000320B5">
          <w:rPr>
            <w:rFonts w:ascii="Times New Roman" w:hAnsi="Times New Roman" w:cs="Times New Roman"/>
          </w:rPr>
          <w:t>.</w:t>
        </w:r>
      </w:ins>
      <w:del w:id="61" w:author="Worrall, James F. (LNSSI-DC)" w:date="2020-10-09T10:04:00Z">
        <w:r w:rsidRPr="002F26AD" w:rsidDel="000320B5">
          <w:rPr>
            <w:rFonts w:ascii="Times New Roman" w:hAnsi="Times New Roman" w:cs="Times New Roman"/>
          </w:rPr>
          <w:delText xml:space="preserve"> to which DOR subscribes</w:delText>
        </w:r>
      </w:del>
      <w:r w:rsidRPr="002F26AD">
        <w:rPr>
          <w:rFonts w:ascii="Times New Roman" w:hAnsi="Times New Roman" w:cs="Times New Roman"/>
        </w:rPr>
        <w:t>. DOR has adopted the NIST 800-53 standards for security controls. Contractor must be familiar with the requirements of NIST 800-53 to certify that their software conforms to NIST 800-53</w:t>
      </w:r>
      <w:ins w:id="62" w:author="Worrall, James F. (LNSSI-DC)" w:date="2020-10-09T10:05:00Z">
        <w:r w:rsidR="000320B5">
          <w:rPr>
            <w:rFonts w:ascii="Times New Roman" w:hAnsi="Times New Roman" w:cs="Times New Roman"/>
          </w:rPr>
          <w:t xml:space="preserve">, or </w:t>
        </w:r>
        <w:r w:rsidR="00EE457F">
          <w:rPr>
            <w:rFonts w:ascii="Times New Roman" w:hAnsi="Times New Roman" w:cs="Times New Roman"/>
          </w:rPr>
          <w:t>including any compensating controls permitted by NIST 800-53 or other security controls at least as stringent as the NIST requirement.</w:t>
        </w:r>
      </w:ins>
      <w:del w:id="63" w:author="Worrall, James F. (LNSSI-DC)" w:date="2020-10-09T10:06:00Z">
        <w:r w:rsidRPr="002F26AD" w:rsidDel="00EE457F">
          <w:rPr>
            <w:rFonts w:ascii="Times New Roman" w:hAnsi="Times New Roman" w:cs="Times New Roman"/>
          </w:rPr>
          <w:delText xml:space="preserve"> and to assist DOR with installing its software in a manner that complies with NIST 800-53.</w:delText>
        </w:r>
      </w:del>
      <w:r w:rsidRPr="002F26AD">
        <w:rPr>
          <w:rFonts w:ascii="Times New Roman" w:hAnsi="Times New Roman" w:cs="Times New Roman"/>
        </w:rPr>
        <w:t xml:space="preserve"> Contractor must also comply with all </w:t>
      </w:r>
      <w:ins w:id="64" w:author="Worrall, James F. (LNSSI-DC)" w:date="2020-10-09T10:06:00Z">
        <w:r w:rsidR="00EE457F">
          <w:rPr>
            <w:rFonts w:ascii="Times New Roman" w:hAnsi="Times New Roman" w:cs="Times New Roman"/>
          </w:rPr>
          <w:t xml:space="preserve">relevant </w:t>
        </w:r>
      </w:ins>
      <w:r w:rsidRPr="002F26AD">
        <w:rPr>
          <w:rFonts w:ascii="Times New Roman" w:hAnsi="Times New Roman" w:cs="Times New Roman"/>
        </w:rPr>
        <w:t>aspects of NIST 800-53</w:t>
      </w:r>
      <w:ins w:id="65" w:author="Worrall, James F. (LNSSI-DC)" w:date="2020-10-09T10:06:00Z">
        <w:r w:rsidR="00EE457F">
          <w:rPr>
            <w:rFonts w:ascii="Times New Roman" w:hAnsi="Times New Roman" w:cs="Times New Roman"/>
          </w:rPr>
          <w:t>, including compensating controls</w:t>
        </w:r>
      </w:ins>
      <w:r w:rsidRPr="002F26AD">
        <w:rPr>
          <w:rFonts w:ascii="Times New Roman" w:hAnsi="Times New Roman" w:cs="Times New Roman"/>
        </w:rPr>
        <w:t xml:space="preserve"> during support activities when they attach to the State’s data network to perform support tasks. Any contractor who possesses DOR data in Contractor’s facilities must comply with all aspects of NIST 800-53 pertaining to safeguarding that data</w:t>
      </w:r>
      <w:ins w:id="66" w:author="Worrall, James F. (LNSSI-DC)" w:date="2020-10-09T10:07:00Z">
        <w:r w:rsidR="00EE457F">
          <w:rPr>
            <w:rFonts w:ascii="Times New Roman" w:hAnsi="Times New Roman" w:cs="Times New Roman"/>
          </w:rPr>
          <w:t xml:space="preserve"> or be able to achieve compliance through compensating controls as permitted by NIST 800-53 or other security controls as stringent as NIST </w:t>
        </w:r>
      </w:ins>
      <w:r w:rsidRPr="002F26AD">
        <w:rPr>
          <w:rFonts w:ascii="Times New Roman" w:hAnsi="Times New Roman" w:cs="Times New Roman"/>
        </w:rPr>
        <w:t>. Contractor should also note that in some instances NIST 800-53 references other federal standards, such as the FIPS 140-2 Encryption Standard, with which it must also comply</w:t>
      </w:r>
      <w:ins w:id="67" w:author="Worrall, James F. (LNSSI-DC)" w:date="2020-10-09T10:09:00Z">
        <w:r w:rsidR="00EE457F">
          <w:rPr>
            <w:rFonts w:ascii="Times New Roman" w:hAnsi="Times New Roman" w:cs="Times New Roman"/>
          </w:rPr>
          <w:t xml:space="preserve"> or implement compensating controls or equivalent security standards.  </w:t>
        </w:r>
      </w:ins>
      <w:r w:rsidRPr="002F26AD">
        <w:rPr>
          <w:rFonts w:ascii="Times New Roman" w:hAnsi="Times New Roman" w:cs="Times New Roman"/>
        </w:rPr>
        <w:t>. DOR must comply with IRS PUB 1075 governing federal, state, and local entities’ use of federal tax information (FTI). As a result, Contractor must also comply with IRS PUB 1075 when handling FTI and the systems on which it resides. Contractor should note that PUB 1075 is a subset of the standards and controls identified in NIST 800-53.</w:t>
      </w:r>
    </w:p>
    <w:p w14:paraId="393944AB" w14:textId="77777777" w:rsidR="002F26AD" w:rsidRPr="002F26AD" w:rsidRDefault="002F26AD" w:rsidP="002F26AD">
      <w:pPr>
        <w:spacing w:after="0" w:line="240" w:lineRule="auto"/>
        <w:ind w:left="360"/>
        <w:rPr>
          <w:rFonts w:ascii="Times New Roman" w:hAnsi="Times New Roman" w:cs="Times New Roman"/>
        </w:rPr>
      </w:pPr>
    </w:p>
    <w:p w14:paraId="393944AC" w14:textId="77777777" w:rsidR="002F26AD" w:rsidRPr="002F26AD" w:rsidRDefault="002F26AD" w:rsidP="002F26AD">
      <w:pPr>
        <w:spacing w:after="0" w:line="240" w:lineRule="auto"/>
        <w:ind w:left="360"/>
        <w:rPr>
          <w:rFonts w:ascii="Times New Roman" w:hAnsi="Times New Roman" w:cs="Times New Roman"/>
        </w:rPr>
      </w:pPr>
      <w:r w:rsidRPr="002F26AD">
        <w:rPr>
          <w:rFonts w:ascii="Times New Roman" w:hAnsi="Times New Roman" w:cs="Times New Roman"/>
        </w:rPr>
        <w:t xml:space="preserve">DOR will evaluate all system security models based on DOR’s reading of FISMA, NIST SP800-53, and security best practices. </w:t>
      </w:r>
    </w:p>
    <w:p w14:paraId="393944AD" w14:textId="77777777" w:rsidR="002F26AD" w:rsidRPr="002F26AD" w:rsidRDefault="002F26AD" w:rsidP="002F26AD">
      <w:pPr>
        <w:spacing w:after="0" w:line="240" w:lineRule="auto"/>
        <w:ind w:left="360"/>
        <w:rPr>
          <w:rFonts w:ascii="Times New Roman" w:hAnsi="Times New Roman" w:cs="Times New Roman"/>
        </w:rPr>
      </w:pPr>
    </w:p>
    <w:p w14:paraId="393944AE" w14:textId="77777777" w:rsidR="002F26AD" w:rsidRPr="002F26AD" w:rsidRDefault="002F26AD" w:rsidP="002F26AD">
      <w:pPr>
        <w:spacing w:after="0" w:line="240" w:lineRule="auto"/>
        <w:ind w:left="360"/>
        <w:rPr>
          <w:rFonts w:ascii="Times New Roman" w:hAnsi="Times New Roman" w:cs="Times New Roman"/>
        </w:rPr>
      </w:pPr>
      <w:r w:rsidRPr="002F26AD">
        <w:rPr>
          <w:rFonts w:ascii="Times New Roman" w:hAnsi="Times New Roman" w:cs="Times New Roman"/>
        </w:rPr>
        <w:t>It is DOR’s security standard that each system is responsible for securing its own data and should not rely on environmentally supplied technologies for security. For example, Contractor should not assume that the data in Contractor’s system is secure because DOR has secured the servers upon which the application or its database is installed. Under this assumption, the data in Contractor’s system is immediately vulnerable to intrusion if the intruder breaks through DOR’s server security. Contractor recognizes that compliance with DOR’s security standard is vital to DOR’s ability to protect against unauthorized access or intrusion.</w:t>
      </w:r>
    </w:p>
    <w:p w14:paraId="393944AF" w14:textId="77777777" w:rsidR="002F26AD" w:rsidRPr="002F26AD" w:rsidRDefault="002F26AD" w:rsidP="002F26AD">
      <w:pPr>
        <w:spacing w:after="0"/>
        <w:ind w:left="360"/>
        <w:rPr>
          <w:rFonts w:ascii="Times New Roman" w:hAnsi="Times New Roman" w:cs="Times New Roman"/>
        </w:rPr>
      </w:pPr>
    </w:p>
    <w:p w14:paraId="393944B0" w14:textId="593B98F6" w:rsidR="002F26AD" w:rsidRPr="002F26AD" w:rsidRDefault="002F26AD" w:rsidP="002F26AD">
      <w:pPr>
        <w:spacing w:after="0" w:line="240" w:lineRule="auto"/>
        <w:ind w:left="720"/>
        <w:rPr>
          <w:rFonts w:ascii="Times New Roman" w:hAnsi="Times New Roman" w:cs="Times New Roman"/>
        </w:rPr>
      </w:pPr>
      <w:r w:rsidRPr="002F26AD">
        <w:rPr>
          <w:rFonts w:ascii="Times New Roman" w:hAnsi="Times New Roman" w:cs="Times New Roman"/>
        </w:rPr>
        <w:t>A.</w:t>
      </w:r>
      <w:r w:rsidRPr="002F26AD">
        <w:rPr>
          <w:rFonts w:ascii="Times New Roman" w:hAnsi="Times New Roman" w:cs="Times New Roman"/>
        </w:rPr>
        <w:tab/>
        <w:t xml:space="preserve">Contractor shall provide evidence of compliance with NIST 800-53 and IRS PUB 1075. Evidence shall include the report </w:t>
      </w:r>
      <w:ins w:id="68" w:author="Worrall, James F. (LNSSI-DC)" w:date="2020-10-09T10:10:00Z">
        <w:r w:rsidR="0016747F">
          <w:rPr>
            <w:rFonts w:ascii="Times New Roman" w:hAnsi="Times New Roman" w:cs="Times New Roman"/>
          </w:rPr>
          <w:t xml:space="preserve">or a summary of the results of </w:t>
        </w:r>
      </w:ins>
      <w:del w:id="69" w:author="Worrall, James F. (LNSSI-DC)" w:date="2020-10-09T10:10:00Z">
        <w:r w:rsidRPr="002F26AD" w:rsidDel="0016747F">
          <w:rPr>
            <w:rFonts w:ascii="Times New Roman" w:hAnsi="Times New Roman" w:cs="Times New Roman"/>
          </w:rPr>
          <w:delText>of</w:delText>
        </w:r>
      </w:del>
      <w:r w:rsidRPr="002F26AD">
        <w:rPr>
          <w:rFonts w:ascii="Times New Roman" w:hAnsi="Times New Roman" w:cs="Times New Roman"/>
        </w:rPr>
        <w:t xml:space="preserve"> Contractor’s </w:t>
      </w:r>
      <w:r w:rsidR="00ED4DDD" w:rsidRPr="002F26AD">
        <w:rPr>
          <w:rFonts w:ascii="Times New Roman" w:hAnsi="Times New Roman" w:cs="Times New Roman"/>
        </w:rPr>
        <w:t>self-assessment</w:t>
      </w:r>
      <w:r w:rsidRPr="002F26AD">
        <w:rPr>
          <w:rFonts w:ascii="Times New Roman" w:hAnsi="Times New Roman" w:cs="Times New Roman"/>
        </w:rPr>
        <w:t xml:space="preserve"> of information technology (IT) assets, processes, practices, and facilities against security criteria </w:t>
      </w:r>
      <w:r w:rsidRPr="002F26AD">
        <w:rPr>
          <w:rFonts w:ascii="Times New Roman" w:hAnsi="Times New Roman" w:cs="Times New Roman"/>
        </w:rPr>
        <w:lastRenderedPageBreak/>
        <w:t>from aforementioned documents. The first of these self assessments shall be provided with the RFP response. This assessment should be qualitative in nature. Contractor should review the aforementioned publications and provide its compliance with each point.</w:t>
      </w:r>
      <w:ins w:id="70" w:author="Worrall, James F. (LNSSI-DC)" w:date="2020-10-09T10:11:00Z">
        <w:r w:rsidR="0016747F">
          <w:rPr>
            <w:rFonts w:ascii="Times New Roman" w:hAnsi="Times New Roman" w:cs="Times New Roman"/>
          </w:rPr>
          <w:t xml:space="preserve">  All evidence of how Contr</w:t>
        </w:r>
      </w:ins>
      <w:ins w:id="71" w:author="Asch, Micah S (RIS-DAY)" w:date="2020-10-15T16:02:00Z">
        <w:r w:rsidR="00FB0B4E">
          <w:rPr>
            <w:rFonts w:ascii="Times New Roman" w:hAnsi="Times New Roman" w:cs="Times New Roman"/>
          </w:rPr>
          <w:t>a</w:t>
        </w:r>
      </w:ins>
      <w:ins w:id="72" w:author="Worrall, James F. (LNSSI-DC)" w:date="2020-10-09T10:11:00Z">
        <w:r w:rsidR="0016747F">
          <w:rPr>
            <w:rFonts w:ascii="Times New Roman" w:hAnsi="Times New Roman" w:cs="Times New Roman"/>
          </w:rPr>
          <w:t>c</w:t>
        </w:r>
        <w:del w:id="73" w:author="Asch, Micah S (RIS-DAY)" w:date="2020-10-15T16:02:00Z">
          <w:r w:rsidR="0016747F" w:rsidDel="00FB0B4E">
            <w:rPr>
              <w:rFonts w:ascii="Times New Roman" w:hAnsi="Times New Roman" w:cs="Times New Roman"/>
            </w:rPr>
            <w:delText>a</w:delText>
          </w:r>
        </w:del>
        <w:r w:rsidR="0016747F">
          <w:rPr>
            <w:rFonts w:ascii="Times New Roman" w:hAnsi="Times New Roman" w:cs="Times New Roman"/>
          </w:rPr>
          <w:t>tor achieves compliance is confidential proprietary information and shall only be provided subject to Contractor’s security policies</w:t>
        </w:r>
      </w:ins>
      <w:ins w:id="74" w:author="Worrall, James F. (LNSSI-DC)" w:date="2020-10-09T10:12:00Z">
        <w:r w:rsidR="0016747F">
          <w:rPr>
            <w:rFonts w:ascii="Times New Roman" w:hAnsi="Times New Roman" w:cs="Times New Roman"/>
          </w:rPr>
          <w:t>.</w:t>
        </w:r>
      </w:ins>
    </w:p>
    <w:p w14:paraId="393944B1" w14:textId="77777777" w:rsidR="002F26AD" w:rsidRPr="002F26AD" w:rsidRDefault="002F26AD" w:rsidP="002F26AD">
      <w:pPr>
        <w:spacing w:after="0" w:line="240" w:lineRule="auto"/>
        <w:ind w:left="720"/>
        <w:rPr>
          <w:rFonts w:ascii="Times New Roman" w:hAnsi="Times New Roman" w:cs="Times New Roman"/>
        </w:rPr>
      </w:pPr>
    </w:p>
    <w:p w14:paraId="393944B2" w14:textId="59A2177E" w:rsidR="002F26AD" w:rsidRPr="002F26AD" w:rsidRDefault="002F26AD" w:rsidP="002F26AD">
      <w:pPr>
        <w:spacing w:after="0" w:line="240" w:lineRule="auto"/>
        <w:ind w:left="720"/>
        <w:rPr>
          <w:rFonts w:ascii="Times New Roman" w:hAnsi="Times New Roman" w:cs="Times New Roman"/>
        </w:rPr>
      </w:pPr>
      <w:r w:rsidRPr="002F26AD">
        <w:rPr>
          <w:rFonts w:ascii="Times New Roman" w:hAnsi="Times New Roman" w:cs="Times New Roman"/>
        </w:rPr>
        <w:t>B.</w:t>
      </w:r>
      <w:r w:rsidRPr="002F26AD">
        <w:rPr>
          <w:rFonts w:ascii="Times New Roman" w:hAnsi="Times New Roman" w:cs="Times New Roman"/>
        </w:rPr>
        <w:tab/>
        <w:t xml:space="preserve">Contractor must </w:t>
      </w:r>
      <w:del w:id="75" w:author="Worrall, James F. (LNSSI-DC)" w:date="2020-10-09T10:12:00Z">
        <w:r w:rsidRPr="002F26AD" w:rsidDel="0016747F">
          <w:rPr>
            <w:rFonts w:ascii="Times New Roman" w:hAnsi="Times New Roman" w:cs="Times New Roman"/>
          </w:rPr>
          <w:delText>certify t</w:delText>
        </w:r>
      </w:del>
      <w:r w:rsidRPr="002F26AD">
        <w:rPr>
          <w:rFonts w:ascii="Times New Roman" w:hAnsi="Times New Roman" w:cs="Times New Roman"/>
        </w:rPr>
        <w:t>o compl</w:t>
      </w:r>
      <w:ins w:id="76" w:author="Worrall, James F. (LNSSI-DC)" w:date="2020-10-09T10:12:00Z">
        <w:r w:rsidR="0016747F">
          <w:rPr>
            <w:rFonts w:ascii="Times New Roman" w:hAnsi="Times New Roman" w:cs="Times New Roman"/>
          </w:rPr>
          <w:t>y</w:t>
        </w:r>
      </w:ins>
      <w:del w:id="77" w:author="Worrall, James F. (LNSSI-DC)" w:date="2020-10-09T10:12:00Z">
        <w:r w:rsidRPr="002F26AD" w:rsidDel="0016747F">
          <w:rPr>
            <w:rFonts w:ascii="Times New Roman" w:hAnsi="Times New Roman" w:cs="Times New Roman"/>
          </w:rPr>
          <w:delText>iance</w:delText>
        </w:r>
      </w:del>
      <w:r w:rsidRPr="002F26AD">
        <w:rPr>
          <w:rFonts w:ascii="Times New Roman" w:hAnsi="Times New Roman" w:cs="Times New Roman"/>
        </w:rPr>
        <w:t xml:space="preserve"> with </w:t>
      </w:r>
      <w:del w:id="78" w:author="Worrall, James F. (LNSSI-DC)" w:date="2020-10-09T10:12:00Z">
        <w:r w:rsidRPr="002F26AD" w:rsidDel="0016747F">
          <w:rPr>
            <w:rFonts w:ascii="Times New Roman" w:hAnsi="Times New Roman" w:cs="Times New Roman"/>
          </w:rPr>
          <w:delText>DOR’s reading of</w:delText>
        </w:r>
      </w:del>
      <w:r w:rsidRPr="002F26AD">
        <w:rPr>
          <w:rFonts w:ascii="Times New Roman" w:hAnsi="Times New Roman" w:cs="Times New Roman"/>
        </w:rPr>
        <w:t xml:space="preserve"> FISMA, NIST SP800-53, </w:t>
      </w:r>
      <w:del w:id="79" w:author="Worrall, James F. (LNSSI-DC)" w:date="2020-10-09T10:12:00Z">
        <w:r w:rsidRPr="002F26AD" w:rsidDel="0016747F">
          <w:rPr>
            <w:rFonts w:ascii="Times New Roman" w:hAnsi="Times New Roman" w:cs="Times New Roman"/>
          </w:rPr>
          <w:delText xml:space="preserve">and </w:delText>
        </w:r>
      </w:del>
      <w:ins w:id="80" w:author="Worrall, James F. (LNSSI-DC)" w:date="2020-10-09T10:12:00Z">
        <w:r w:rsidR="0016747F">
          <w:rPr>
            <w:rFonts w:ascii="Times New Roman" w:hAnsi="Times New Roman" w:cs="Times New Roman"/>
          </w:rPr>
          <w:t xml:space="preserve">or </w:t>
        </w:r>
      </w:ins>
      <w:r w:rsidRPr="002F26AD">
        <w:rPr>
          <w:rFonts w:ascii="Times New Roman" w:hAnsi="Times New Roman" w:cs="Times New Roman"/>
        </w:rPr>
        <w:t xml:space="preserve">security best practices. </w:t>
      </w:r>
    </w:p>
    <w:p w14:paraId="393944B3" w14:textId="77777777" w:rsidR="002F26AD" w:rsidRPr="002F26AD" w:rsidRDefault="002F26AD" w:rsidP="002F26AD">
      <w:pPr>
        <w:spacing w:after="0" w:line="240" w:lineRule="auto"/>
        <w:ind w:left="720"/>
        <w:rPr>
          <w:rFonts w:ascii="Times New Roman" w:hAnsi="Times New Roman" w:cs="Times New Roman"/>
        </w:rPr>
      </w:pPr>
    </w:p>
    <w:p w14:paraId="393944B4" w14:textId="77777777" w:rsidR="002F26AD" w:rsidRPr="002F26AD" w:rsidRDefault="002F26AD" w:rsidP="002F26AD">
      <w:pPr>
        <w:spacing w:after="0" w:line="240" w:lineRule="auto"/>
        <w:ind w:left="720"/>
        <w:rPr>
          <w:rFonts w:ascii="Times New Roman" w:hAnsi="Times New Roman" w:cs="Times New Roman"/>
        </w:rPr>
      </w:pPr>
      <w:r w:rsidRPr="002F26AD">
        <w:rPr>
          <w:rFonts w:ascii="Times New Roman" w:hAnsi="Times New Roman" w:cs="Times New Roman"/>
        </w:rPr>
        <w:t>C.</w:t>
      </w:r>
      <w:r w:rsidRPr="002F26AD">
        <w:rPr>
          <w:rFonts w:ascii="Times New Roman" w:hAnsi="Times New Roman" w:cs="Times New Roman"/>
        </w:rPr>
        <w:tab/>
        <w:t>Contractor must describe how its proposed solution provides its own data security.</w:t>
      </w:r>
    </w:p>
    <w:p w14:paraId="393944B5" w14:textId="77777777" w:rsidR="002F26AD" w:rsidRPr="002F26AD" w:rsidRDefault="002F26AD" w:rsidP="002F26AD">
      <w:pPr>
        <w:spacing w:after="0" w:line="240" w:lineRule="auto"/>
        <w:ind w:left="720"/>
        <w:rPr>
          <w:rFonts w:ascii="Times New Roman" w:hAnsi="Times New Roman" w:cs="Times New Roman"/>
        </w:rPr>
      </w:pPr>
    </w:p>
    <w:p w14:paraId="393944B6" w14:textId="065DA8EF" w:rsidR="002F26AD" w:rsidRPr="002F26AD" w:rsidRDefault="002F26AD" w:rsidP="002F26AD">
      <w:pPr>
        <w:spacing w:after="0" w:line="240" w:lineRule="auto"/>
        <w:ind w:left="720"/>
        <w:rPr>
          <w:rFonts w:ascii="Times New Roman" w:hAnsi="Times New Roman" w:cs="Times New Roman"/>
        </w:rPr>
      </w:pPr>
      <w:r w:rsidRPr="002F26AD">
        <w:rPr>
          <w:rFonts w:ascii="Times New Roman" w:hAnsi="Times New Roman" w:cs="Times New Roman"/>
        </w:rPr>
        <w:t>D.</w:t>
      </w:r>
      <w:r w:rsidRPr="002F26AD">
        <w:rPr>
          <w:rFonts w:ascii="Times New Roman" w:hAnsi="Times New Roman" w:cs="Times New Roman"/>
        </w:rPr>
        <w:tab/>
      </w:r>
      <w:del w:id="81" w:author="Worrall, James F. (LNSSI-DC)" w:date="2020-10-09T10:51:00Z">
        <w:r w:rsidRPr="002F26AD" w:rsidDel="00EE1E60">
          <w:rPr>
            <w:rFonts w:ascii="Times New Roman" w:hAnsi="Times New Roman" w:cs="Times New Roman"/>
          </w:rPr>
          <w:delText>Contractor will be required to evaluate its proposed system against a set of security technology implementation guidelines (STIGs). The STIGs are specific to Contractor’s technology stack. They are also a very objective measure of compliance with NIST requirements. The STIGs are available on the Defense Information Security Agency (http://iase.disa.mil/stigs) website.</w:delText>
        </w:r>
      </w:del>
      <w:r w:rsidRPr="002F26AD">
        <w:rPr>
          <w:rFonts w:ascii="Times New Roman" w:hAnsi="Times New Roman" w:cs="Times New Roman"/>
        </w:rPr>
        <w:t xml:space="preserve"> </w:t>
      </w:r>
    </w:p>
    <w:p w14:paraId="393944B7" w14:textId="77777777" w:rsidR="002F26AD" w:rsidRPr="002F26AD" w:rsidRDefault="002F26AD" w:rsidP="002F26AD">
      <w:pPr>
        <w:spacing w:after="0"/>
        <w:rPr>
          <w:rFonts w:ascii="Times New Roman" w:hAnsi="Times New Roman" w:cs="Times New Roman"/>
        </w:rPr>
      </w:pPr>
    </w:p>
    <w:p w14:paraId="393944B8" w14:textId="63E9BCAB" w:rsidR="002F26AD" w:rsidRPr="002F26AD" w:rsidRDefault="002F26AD" w:rsidP="002F26AD">
      <w:pPr>
        <w:spacing w:after="0" w:line="240" w:lineRule="auto"/>
        <w:ind w:left="360"/>
        <w:rPr>
          <w:rFonts w:ascii="Times New Roman" w:hAnsi="Times New Roman" w:cs="Times New Roman"/>
        </w:rPr>
      </w:pPr>
      <w:r w:rsidRPr="002F26AD">
        <w:rPr>
          <w:rFonts w:ascii="Times New Roman" w:hAnsi="Times New Roman" w:cs="Times New Roman"/>
        </w:rPr>
        <w:t>2.</w:t>
      </w:r>
      <w:r w:rsidRPr="002F26AD">
        <w:rPr>
          <w:rFonts w:ascii="Times New Roman" w:hAnsi="Times New Roman" w:cs="Times New Roman"/>
        </w:rPr>
        <w:tab/>
        <w:t>Contractor acknowledges that the information that DOR provides may include personally identifiable information and it is Contractor’s obligation to keep all such accessed information confidential and secure. Accordingly, Contractor shall purge all information received from DOR at the end of the calendar year in which the data was received, provided that DOR may extend such period if and solely to the extent such information is retained thereafter in archival form to assist DOR in performing statistical analysis required for DOR’s</w:t>
      </w:r>
      <w:ins w:id="82" w:author="Worrall, James F. (LNSSI-DC)" w:date="2020-10-09T10:21:00Z">
        <w:r w:rsidR="00507E19">
          <w:rPr>
            <w:rFonts w:ascii="Times New Roman" w:hAnsi="Times New Roman" w:cs="Times New Roman"/>
          </w:rPr>
          <w:t xml:space="preserve"> or Contractor’s</w:t>
        </w:r>
      </w:ins>
      <w:r w:rsidRPr="002F26AD">
        <w:rPr>
          <w:rFonts w:ascii="Times New Roman" w:hAnsi="Times New Roman" w:cs="Times New Roman"/>
        </w:rPr>
        <w:t xml:space="preserve"> legal or regulatory compliance efforts</w:t>
      </w:r>
    </w:p>
    <w:p w14:paraId="393944B9" w14:textId="77777777" w:rsidR="002F26AD" w:rsidRPr="002F26AD" w:rsidRDefault="002F26AD" w:rsidP="002F26AD">
      <w:pPr>
        <w:spacing w:after="0" w:line="240" w:lineRule="auto"/>
        <w:ind w:left="360"/>
        <w:rPr>
          <w:rFonts w:ascii="Times New Roman" w:hAnsi="Times New Roman" w:cs="Times New Roman"/>
        </w:rPr>
      </w:pPr>
    </w:p>
    <w:p w14:paraId="393944BA" w14:textId="18F7E270" w:rsidR="002F26AD" w:rsidRPr="002F26AD" w:rsidRDefault="002F26AD" w:rsidP="002F26AD">
      <w:pPr>
        <w:spacing w:after="0" w:line="240" w:lineRule="auto"/>
        <w:ind w:left="360"/>
        <w:rPr>
          <w:rFonts w:ascii="Times New Roman" w:hAnsi="Times New Roman" w:cs="Times New Roman"/>
        </w:rPr>
      </w:pPr>
      <w:r w:rsidRPr="002F26AD">
        <w:rPr>
          <w:rFonts w:ascii="Times New Roman" w:hAnsi="Times New Roman" w:cs="Times New Roman"/>
        </w:rPr>
        <w:t>3.</w:t>
      </w:r>
      <w:r w:rsidRPr="002F26AD">
        <w:rPr>
          <w:rFonts w:ascii="Times New Roman" w:hAnsi="Times New Roman" w:cs="Times New Roman"/>
        </w:rPr>
        <w:tab/>
        <w:t>Contractor certifies that the data processed during the performance of this contract will be completely purged from all data storage components of Contractor’s computer facility at the end of the calendar year in which the data was received</w:t>
      </w:r>
      <w:ins w:id="83" w:author="Worrall, James F. (LNSSI-DC)" w:date="2020-10-09T10:22:00Z">
        <w:r w:rsidR="00507E19">
          <w:rPr>
            <w:rFonts w:ascii="Times New Roman" w:hAnsi="Times New Roman" w:cs="Times New Roman"/>
          </w:rPr>
          <w:t xml:space="preserve"> except for data Contractor must retain for legal and compliance purposes</w:t>
        </w:r>
      </w:ins>
      <w:r w:rsidRPr="002F26AD">
        <w:rPr>
          <w:rFonts w:ascii="Times New Roman" w:hAnsi="Times New Roman" w:cs="Times New Roman"/>
        </w:rPr>
        <w:t>. Contractor certifies that any confidential taxpayer information and data remaining in any storage component pending such purge will be safeguarded to prevent unauthorized disclosures.</w:t>
      </w:r>
    </w:p>
    <w:p w14:paraId="393944BB" w14:textId="77777777" w:rsidR="002F26AD" w:rsidRPr="002F26AD" w:rsidRDefault="002F26AD" w:rsidP="002F26AD">
      <w:pPr>
        <w:spacing w:after="0" w:line="240" w:lineRule="auto"/>
        <w:ind w:left="360"/>
        <w:rPr>
          <w:rFonts w:ascii="Times New Roman" w:hAnsi="Times New Roman" w:cs="Times New Roman"/>
        </w:rPr>
      </w:pPr>
    </w:p>
    <w:p w14:paraId="393944BC" w14:textId="283FFD85" w:rsidR="002F26AD" w:rsidRPr="002F26AD" w:rsidRDefault="002F26AD" w:rsidP="002F26AD">
      <w:pPr>
        <w:spacing w:after="0" w:line="240" w:lineRule="auto"/>
        <w:ind w:left="360"/>
        <w:rPr>
          <w:rFonts w:ascii="Times New Roman" w:hAnsi="Times New Roman" w:cs="Times New Roman"/>
        </w:rPr>
      </w:pPr>
      <w:r w:rsidRPr="002F26AD">
        <w:rPr>
          <w:rFonts w:ascii="Times New Roman" w:hAnsi="Times New Roman" w:cs="Times New Roman"/>
        </w:rPr>
        <w:t>4.</w:t>
      </w:r>
      <w:r w:rsidRPr="002F26AD">
        <w:rPr>
          <w:rFonts w:ascii="Times New Roman" w:hAnsi="Times New Roman" w:cs="Times New Roman"/>
        </w:rPr>
        <w:tab/>
        <w:t>In the event of an information disclosure or technical security incident</w:t>
      </w:r>
      <w:ins w:id="84" w:author="Worrall, James F. (LNSSI-DC)" w:date="2020-10-09T10:22:00Z">
        <w:r w:rsidR="00507E19">
          <w:rPr>
            <w:rFonts w:ascii="Times New Roman" w:hAnsi="Times New Roman" w:cs="Times New Roman"/>
          </w:rPr>
          <w:t xml:space="preserve"> </w:t>
        </w:r>
      </w:ins>
      <w:ins w:id="85" w:author="Worrall, James F. (LNSSI-DC)" w:date="2020-10-09T10:58:00Z">
        <w:r w:rsidR="0012382F">
          <w:rPr>
            <w:rFonts w:ascii="Times New Roman" w:hAnsi="Times New Roman" w:cs="Times New Roman"/>
          </w:rPr>
          <w:t>confirmed to have impacted data provided to Contractor by DOR</w:t>
        </w:r>
      </w:ins>
      <w:r w:rsidRPr="002F26AD">
        <w:rPr>
          <w:rFonts w:ascii="Times New Roman" w:hAnsi="Times New Roman" w:cs="Times New Roman"/>
        </w:rPr>
        <w:t xml:space="preserve">, DOR security must be informed </w:t>
      </w:r>
      <w:del w:id="86" w:author="Worrall, James F. (LNSSI-DC)" w:date="2020-10-09T10:23:00Z">
        <w:r w:rsidRPr="002F26AD" w:rsidDel="00507E19">
          <w:rPr>
            <w:rFonts w:ascii="Times New Roman" w:hAnsi="Times New Roman" w:cs="Times New Roman"/>
          </w:rPr>
          <w:delText>within 24 hours</w:delText>
        </w:r>
      </w:del>
      <w:ins w:id="87" w:author="Worrall, James F. (LNSSI-DC)" w:date="2020-10-09T10:23:00Z">
        <w:r w:rsidR="00507E19">
          <w:rPr>
            <w:rFonts w:ascii="Times New Roman" w:hAnsi="Times New Roman" w:cs="Times New Roman"/>
          </w:rPr>
          <w:t>promptly</w:t>
        </w:r>
      </w:ins>
      <w:ins w:id="88" w:author="Worrall, James F. (LNSSI-DC)" w:date="2020-10-09T10:59:00Z">
        <w:r w:rsidR="0012382F">
          <w:rPr>
            <w:rFonts w:ascii="Times New Roman" w:hAnsi="Times New Roman" w:cs="Times New Roman"/>
          </w:rPr>
          <w:t xml:space="preserve"> and without undue delay following confirmation </w:t>
        </w:r>
      </w:ins>
      <w:r w:rsidRPr="002F26AD">
        <w:rPr>
          <w:rFonts w:ascii="Times New Roman" w:hAnsi="Times New Roman" w:cs="Times New Roman"/>
        </w:rPr>
        <w:t xml:space="preserve"> of the incident along with </w:t>
      </w:r>
      <w:del w:id="89" w:author="Worrall, James F. (LNSSI-DC)" w:date="2020-10-09T10:59:00Z">
        <w:r w:rsidRPr="002F26AD" w:rsidDel="0012382F">
          <w:rPr>
            <w:rFonts w:ascii="Times New Roman" w:hAnsi="Times New Roman" w:cs="Times New Roman"/>
          </w:rPr>
          <w:delText xml:space="preserve">relevant details about: (1) the indications and warnings of compromise were observed; (2) what and when information and systems were potentially compromised; and (3) the mitigating actions taken and planned to protect against and recover from the potential compromise. </w:delText>
        </w:r>
      </w:del>
      <w:ins w:id="90" w:author="Worrall, James F. (LNSSI-DC)" w:date="2020-10-09T10:59:00Z">
        <w:r w:rsidR="0012382F">
          <w:rPr>
            <w:rFonts w:ascii="Times New Roman" w:hAnsi="Times New Roman" w:cs="Times New Roman"/>
          </w:rPr>
          <w:t xml:space="preserve"> A reasonable summary of information known at the time </w:t>
        </w:r>
      </w:ins>
      <w:ins w:id="91" w:author="Worrall, James F. (LNSSI-DC)" w:date="2020-10-09T11:00:00Z">
        <w:r w:rsidR="0012382F">
          <w:rPr>
            <w:rFonts w:ascii="Times New Roman" w:hAnsi="Times New Roman" w:cs="Times New Roman"/>
          </w:rPr>
          <w:t>of notice related to the security incident.</w:t>
        </w:r>
      </w:ins>
    </w:p>
    <w:p w14:paraId="393944BD" w14:textId="77777777" w:rsidR="002F26AD" w:rsidRPr="002F26AD" w:rsidRDefault="002F26AD" w:rsidP="002F26AD">
      <w:pPr>
        <w:spacing w:after="0" w:line="240" w:lineRule="auto"/>
        <w:ind w:left="360"/>
        <w:rPr>
          <w:rFonts w:ascii="Times New Roman" w:hAnsi="Times New Roman" w:cs="Times New Roman"/>
        </w:rPr>
      </w:pPr>
    </w:p>
    <w:p w14:paraId="393944BE" w14:textId="1FB93846" w:rsidR="002F26AD" w:rsidRPr="002F26AD" w:rsidRDefault="002F26AD" w:rsidP="002F26AD">
      <w:pPr>
        <w:autoSpaceDE w:val="0"/>
        <w:autoSpaceDN w:val="0"/>
        <w:adjustRightInd w:val="0"/>
        <w:spacing w:after="0" w:line="240" w:lineRule="auto"/>
        <w:ind w:left="360"/>
        <w:rPr>
          <w:rFonts w:ascii="Times New Roman" w:hAnsi="Times New Roman" w:cs="Times New Roman"/>
        </w:rPr>
      </w:pPr>
      <w:r w:rsidRPr="002F26AD">
        <w:rPr>
          <w:rFonts w:ascii="Times New Roman" w:hAnsi="Times New Roman" w:cs="Times New Roman"/>
        </w:rPr>
        <w:t>5.  Contractor will follow the</w:t>
      </w:r>
      <w:ins w:id="92" w:author="Worrall, James F. (LNSSI-DC)" w:date="2020-10-09T10:24:00Z">
        <w:r w:rsidR="00507E19">
          <w:rPr>
            <w:rFonts w:ascii="Times New Roman" w:hAnsi="Times New Roman" w:cs="Times New Roman"/>
          </w:rPr>
          <w:t xml:space="preserve"> following provisions in</w:t>
        </w:r>
      </w:ins>
      <w:r w:rsidRPr="002F26AD">
        <w:rPr>
          <w:rFonts w:ascii="Times New Roman" w:hAnsi="Times New Roman" w:cs="Times New Roman"/>
        </w:rPr>
        <w:t xml:space="preserve"> IRS Safeguard Exhibit 7 </w:t>
      </w:r>
      <w:del w:id="93" w:author="Worrall, James F. (LNSSI-DC)" w:date="2020-10-09T10:24:00Z">
        <w:r w:rsidRPr="002F26AD" w:rsidDel="00507E19">
          <w:rPr>
            <w:rFonts w:ascii="Times New Roman" w:hAnsi="Times New Roman" w:cs="Times New Roman"/>
          </w:rPr>
          <w:delText>as follows</w:delText>
        </w:r>
      </w:del>
      <w:r w:rsidRPr="002F26AD">
        <w:rPr>
          <w:rFonts w:ascii="Times New Roman" w:hAnsi="Times New Roman" w:cs="Times New Roman"/>
        </w:rPr>
        <w:t>:</w:t>
      </w:r>
    </w:p>
    <w:p w14:paraId="393944BF" w14:textId="77777777" w:rsidR="002F26AD" w:rsidRPr="002F26AD" w:rsidRDefault="002F26AD" w:rsidP="002F26AD">
      <w:pPr>
        <w:autoSpaceDE w:val="0"/>
        <w:autoSpaceDN w:val="0"/>
        <w:adjustRightInd w:val="0"/>
        <w:spacing w:after="0"/>
        <w:ind w:left="360"/>
        <w:rPr>
          <w:rFonts w:ascii="Times New Roman" w:hAnsi="Times New Roman" w:cs="Times New Roman"/>
        </w:rPr>
      </w:pPr>
    </w:p>
    <w:p w14:paraId="393944C0" w14:textId="77777777" w:rsidR="002F26AD" w:rsidRPr="002F26AD" w:rsidRDefault="002F26AD" w:rsidP="002F26AD">
      <w:pPr>
        <w:autoSpaceDE w:val="0"/>
        <w:autoSpaceDN w:val="0"/>
        <w:adjustRightInd w:val="0"/>
        <w:spacing w:after="0"/>
        <w:jc w:val="center"/>
        <w:rPr>
          <w:rFonts w:ascii="Times New Roman" w:hAnsi="Times New Roman" w:cs="Times New Roman"/>
          <w:b/>
          <w:bCs/>
        </w:rPr>
      </w:pPr>
      <w:r w:rsidRPr="002F26AD">
        <w:rPr>
          <w:rFonts w:ascii="Times New Roman" w:hAnsi="Times New Roman" w:cs="Times New Roman"/>
          <w:b/>
          <w:bCs/>
        </w:rPr>
        <w:t>I. PERFORMANCE</w:t>
      </w:r>
    </w:p>
    <w:p w14:paraId="393944C1" w14:textId="77777777" w:rsidR="002F26AD" w:rsidRPr="002F26AD" w:rsidRDefault="002F26AD" w:rsidP="002F26AD">
      <w:pPr>
        <w:autoSpaceDE w:val="0"/>
        <w:autoSpaceDN w:val="0"/>
        <w:adjustRightInd w:val="0"/>
        <w:spacing w:after="0" w:line="240" w:lineRule="auto"/>
        <w:rPr>
          <w:rFonts w:ascii="Times New Roman" w:hAnsi="Times New Roman" w:cs="Times New Roman"/>
        </w:rPr>
      </w:pPr>
      <w:r w:rsidRPr="002F26AD">
        <w:rPr>
          <w:rFonts w:ascii="Times New Roman" w:hAnsi="Times New Roman" w:cs="Times New Roman"/>
        </w:rPr>
        <w:t>In performance of this contract, the Contractor agrees to comply with and assume responsibility for compliance by Contractor’s employees with the following requirements:</w:t>
      </w:r>
    </w:p>
    <w:p w14:paraId="393944C2" w14:textId="77777777" w:rsidR="002F26AD" w:rsidRPr="002F26AD" w:rsidRDefault="002F26AD" w:rsidP="002F26AD">
      <w:pPr>
        <w:autoSpaceDE w:val="0"/>
        <w:autoSpaceDN w:val="0"/>
        <w:adjustRightInd w:val="0"/>
        <w:spacing w:after="0" w:line="240" w:lineRule="auto"/>
        <w:rPr>
          <w:rFonts w:ascii="Times New Roman" w:hAnsi="Times New Roman" w:cs="Times New Roman"/>
        </w:rPr>
      </w:pPr>
    </w:p>
    <w:p w14:paraId="393944C3" w14:textId="77777777" w:rsidR="002F26AD" w:rsidRPr="002F26AD" w:rsidRDefault="002F26AD" w:rsidP="002F26AD">
      <w:pPr>
        <w:pStyle w:val="ListParagraph"/>
        <w:numPr>
          <w:ilvl w:val="0"/>
          <w:numId w:val="7"/>
        </w:numPr>
        <w:autoSpaceDE w:val="0"/>
        <w:autoSpaceDN w:val="0"/>
        <w:adjustRightInd w:val="0"/>
        <w:spacing w:after="0" w:line="240" w:lineRule="auto"/>
        <w:rPr>
          <w:rFonts w:ascii="Times New Roman" w:hAnsi="Times New Roman" w:cs="Times New Roman"/>
        </w:rPr>
      </w:pPr>
      <w:r w:rsidRPr="002F26AD">
        <w:rPr>
          <w:rFonts w:ascii="Times New Roman" w:hAnsi="Times New Roman" w:cs="Times New Roman"/>
        </w:rPr>
        <w:t>All work will be performed under the supervision of the contractor or the contractor's employees.</w:t>
      </w:r>
    </w:p>
    <w:p w14:paraId="393944C4" w14:textId="77777777" w:rsidR="002F26AD" w:rsidRPr="002F26AD" w:rsidRDefault="002F26AD" w:rsidP="002F26AD">
      <w:pPr>
        <w:pStyle w:val="ListParagraph"/>
        <w:autoSpaceDE w:val="0"/>
        <w:autoSpaceDN w:val="0"/>
        <w:adjustRightInd w:val="0"/>
        <w:spacing w:after="0" w:line="240" w:lineRule="auto"/>
        <w:rPr>
          <w:rFonts w:ascii="Times New Roman" w:hAnsi="Times New Roman" w:cs="Times New Roman"/>
        </w:rPr>
      </w:pPr>
    </w:p>
    <w:p w14:paraId="393944C5" w14:textId="77777777" w:rsidR="002F26AD" w:rsidRPr="002F26AD" w:rsidRDefault="002F26AD" w:rsidP="002F26AD">
      <w:pPr>
        <w:pStyle w:val="Default"/>
        <w:numPr>
          <w:ilvl w:val="0"/>
          <w:numId w:val="7"/>
        </w:numPr>
        <w:rPr>
          <w:rFonts w:ascii="Times New Roman" w:hAnsi="Times New Roman" w:cs="Times New Roman"/>
          <w:sz w:val="22"/>
          <w:szCs w:val="22"/>
        </w:rPr>
      </w:pPr>
      <w:r w:rsidRPr="002F26AD">
        <w:rPr>
          <w:rFonts w:ascii="Times New Roman" w:hAnsi="Times New Roman" w:cs="Times New Roman"/>
          <w:sz w:val="22"/>
          <w:szCs w:val="22"/>
        </w:rPr>
        <w:t xml:space="preserve">The contractor and the contractor’s employees with access to or who use FTI must meet the background check requirements defined in IRS Publication 1075. </w:t>
      </w:r>
    </w:p>
    <w:p w14:paraId="393944C6" w14:textId="77777777" w:rsidR="002F26AD" w:rsidRPr="002F26AD" w:rsidRDefault="002F26AD" w:rsidP="002F26AD">
      <w:pPr>
        <w:pStyle w:val="ListParagraph"/>
        <w:autoSpaceDE w:val="0"/>
        <w:autoSpaceDN w:val="0"/>
        <w:adjustRightInd w:val="0"/>
        <w:spacing w:after="0" w:line="240" w:lineRule="auto"/>
        <w:rPr>
          <w:rFonts w:ascii="Times New Roman" w:hAnsi="Times New Roman" w:cs="Times New Roman"/>
        </w:rPr>
      </w:pPr>
    </w:p>
    <w:p w14:paraId="393944C7" w14:textId="51A33CEE" w:rsidR="002F26AD" w:rsidRPr="002F26AD" w:rsidRDefault="002F26AD" w:rsidP="002F26AD">
      <w:pPr>
        <w:pStyle w:val="ListParagraph"/>
        <w:numPr>
          <w:ilvl w:val="0"/>
          <w:numId w:val="7"/>
        </w:numPr>
        <w:autoSpaceDE w:val="0"/>
        <w:autoSpaceDN w:val="0"/>
        <w:adjustRightInd w:val="0"/>
        <w:spacing w:after="0" w:line="240" w:lineRule="auto"/>
        <w:rPr>
          <w:rFonts w:ascii="Times New Roman" w:hAnsi="Times New Roman" w:cs="Times New Roman"/>
        </w:rPr>
      </w:pPr>
      <w:r w:rsidRPr="002F26AD">
        <w:rPr>
          <w:rFonts w:ascii="Times New Roman" w:hAnsi="Times New Roman" w:cs="Times New Roman"/>
        </w:rPr>
        <w:t>Any return or return information made available in any format shall be used only for the purpose of carrying out the provisions of this contract. Information contained in such material shall be treated as confidential and shall not be divulged or made known in any manner to any person except as may be necessary in the performance of this contract</w:t>
      </w:r>
      <w:ins w:id="94" w:author="Worrall, James F. (LNSSI-DC)" w:date="2020-10-09T11:08:00Z">
        <w:r w:rsidR="00C6224D">
          <w:rPr>
            <w:rFonts w:ascii="Times New Roman" w:hAnsi="Times New Roman" w:cs="Times New Roman"/>
          </w:rPr>
          <w:t xml:space="preserve"> or as otherwise required by law</w:t>
        </w:r>
      </w:ins>
      <w:r w:rsidRPr="002F26AD">
        <w:rPr>
          <w:rFonts w:ascii="Times New Roman" w:hAnsi="Times New Roman" w:cs="Times New Roman"/>
        </w:rPr>
        <w:t>.  Disclosure to anyone other than an officer or employee of the contractor is prohibited.</w:t>
      </w:r>
    </w:p>
    <w:p w14:paraId="393944C8" w14:textId="77777777" w:rsidR="002F26AD" w:rsidRPr="002F26AD" w:rsidRDefault="002F26AD" w:rsidP="002F26AD">
      <w:pPr>
        <w:pStyle w:val="ListParagraph"/>
        <w:spacing w:after="0" w:line="240" w:lineRule="auto"/>
        <w:rPr>
          <w:rFonts w:ascii="Times New Roman" w:hAnsi="Times New Roman" w:cs="Times New Roman"/>
        </w:rPr>
      </w:pPr>
    </w:p>
    <w:p w14:paraId="393944C9" w14:textId="77777777" w:rsidR="002F26AD" w:rsidRPr="002F26AD" w:rsidRDefault="002F26AD" w:rsidP="002F26AD">
      <w:pPr>
        <w:pStyle w:val="ListParagraph"/>
        <w:numPr>
          <w:ilvl w:val="0"/>
          <w:numId w:val="7"/>
        </w:numPr>
        <w:autoSpaceDE w:val="0"/>
        <w:autoSpaceDN w:val="0"/>
        <w:adjustRightInd w:val="0"/>
        <w:spacing w:after="0" w:line="240" w:lineRule="auto"/>
        <w:rPr>
          <w:rFonts w:ascii="Times New Roman" w:hAnsi="Times New Roman" w:cs="Times New Roman"/>
        </w:rPr>
      </w:pPr>
      <w:r w:rsidRPr="002F26AD">
        <w:rPr>
          <w:rFonts w:ascii="Times New Roman" w:hAnsi="Times New Roman" w:cs="Times New Roman"/>
        </w:rPr>
        <w:t>All returns and return information will be accounted for upon receipt and properly stored before, during, and after processing. In addition, all related output will be given the same level of protection as required for the source material.</w:t>
      </w:r>
    </w:p>
    <w:p w14:paraId="393944CA" w14:textId="77777777" w:rsidR="002F26AD" w:rsidRPr="002F26AD" w:rsidRDefault="002F26AD" w:rsidP="002F26AD">
      <w:pPr>
        <w:pStyle w:val="ListParagraph"/>
        <w:tabs>
          <w:tab w:val="left" w:pos="3750"/>
        </w:tabs>
        <w:autoSpaceDE w:val="0"/>
        <w:autoSpaceDN w:val="0"/>
        <w:adjustRightInd w:val="0"/>
        <w:spacing w:after="0" w:line="240" w:lineRule="auto"/>
        <w:rPr>
          <w:rFonts w:ascii="Times New Roman" w:hAnsi="Times New Roman" w:cs="Times New Roman"/>
        </w:rPr>
      </w:pPr>
    </w:p>
    <w:p w14:paraId="393944CB" w14:textId="33B4CC35" w:rsidR="002F26AD" w:rsidRPr="002F26AD" w:rsidRDefault="002F26AD" w:rsidP="002F26AD">
      <w:pPr>
        <w:pStyle w:val="ListParagraph"/>
        <w:numPr>
          <w:ilvl w:val="0"/>
          <w:numId w:val="7"/>
        </w:numPr>
        <w:autoSpaceDE w:val="0"/>
        <w:autoSpaceDN w:val="0"/>
        <w:spacing w:after="0" w:line="240" w:lineRule="auto"/>
        <w:contextualSpacing w:val="0"/>
        <w:rPr>
          <w:rFonts w:ascii="Times New Roman" w:hAnsi="Times New Roman" w:cs="Times New Roman"/>
        </w:rPr>
      </w:pPr>
      <w:r w:rsidRPr="002F26AD">
        <w:rPr>
          <w:rFonts w:ascii="Times New Roman" w:hAnsi="Times New Roman" w:cs="Times New Roman"/>
        </w:rPr>
        <w:t>The Contractor certifies that the data processed during the performance of this contract will be completely purged from all data storage components of Contractor’s computer facility,</w:t>
      </w:r>
      <w:del w:id="95" w:author="Worrall, James F. (LNSSI-DC)" w:date="2020-10-09T11:09:00Z">
        <w:r w:rsidRPr="002F26AD" w:rsidDel="00C6224D">
          <w:rPr>
            <w:rFonts w:ascii="Times New Roman" w:hAnsi="Times New Roman" w:cs="Times New Roman"/>
          </w:rPr>
          <w:delText xml:space="preserve"> and no output will be retained by the Contractor at the time the work is completed.</w:delText>
        </w:r>
      </w:del>
      <w:ins w:id="96" w:author="Worrall, James F. (LNSSI-DC)" w:date="2020-10-09T11:09:00Z">
        <w:r w:rsidR="00C6224D" w:rsidRPr="00C6224D">
          <w:rPr>
            <w:rFonts w:ascii="Arial" w:eastAsia="Calibri" w:hAnsi="Arial" w:cs="Arial"/>
            <w:color w:val="000000"/>
          </w:rPr>
          <w:t xml:space="preserve"> </w:t>
        </w:r>
        <w:r w:rsidR="00C6224D" w:rsidRPr="00C6224D">
          <w:rPr>
            <w:rFonts w:ascii="Times New Roman" w:eastAsia="Calibri" w:hAnsi="Times New Roman" w:cs="Times New Roman"/>
            <w:color w:val="000000"/>
            <w:rPrChange w:id="97" w:author="Worrall, James F. (LNSSI-DC)" w:date="2020-10-09T11:09:00Z">
              <w:rPr>
                <w:rFonts w:ascii="Arial" w:eastAsia="Calibri" w:hAnsi="Arial" w:cs="Arial"/>
                <w:color w:val="000000"/>
              </w:rPr>
            </w:rPrChange>
          </w:rPr>
          <w:t>in accordance with the terms of its document retention/ destruction policies for such data (excluding longer storage periods needed for legal or regulatory compliance purposes)</w:t>
        </w:r>
        <w:r w:rsidR="00C6224D" w:rsidRPr="00C6224D">
          <w:rPr>
            <w:rFonts w:ascii="Arial" w:eastAsia="Calibri" w:hAnsi="Arial" w:cs="Arial"/>
            <w:color w:val="000000"/>
          </w:rPr>
          <w:t xml:space="preserve">.. </w:t>
        </w:r>
      </w:ins>
      <w:r w:rsidRPr="002F26AD">
        <w:rPr>
          <w:rFonts w:ascii="Times New Roman" w:hAnsi="Times New Roman" w:cs="Times New Roman"/>
        </w:rPr>
        <w:t xml:space="preserve"> If immediate purging of all data storage components is not possible, the Contractor certifies that any IRS data remaining in any storage component will be safeguarded to prevent unauthorized disclosures.</w:t>
      </w:r>
    </w:p>
    <w:p w14:paraId="393944CC" w14:textId="77777777" w:rsidR="002F26AD" w:rsidRPr="002F26AD" w:rsidRDefault="002F26AD" w:rsidP="002F26AD">
      <w:pPr>
        <w:pStyle w:val="ListParagraph"/>
        <w:autoSpaceDE w:val="0"/>
        <w:autoSpaceDN w:val="0"/>
        <w:spacing w:after="0" w:line="240" w:lineRule="auto"/>
        <w:rPr>
          <w:rFonts w:ascii="Times New Roman" w:hAnsi="Times New Roman" w:cs="Times New Roman"/>
        </w:rPr>
      </w:pPr>
    </w:p>
    <w:p w14:paraId="393944CD" w14:textId="6BA30D3C" w:rsidR="002F26AD" w:rsidRPr="002F26AD" w:rsidRDefault="002F26AD" w:rsidP="002F26AD">
      <w:pPr>
        <w:pStyle w:val="ListParagraph"/>
        <w:numPr>
          <w:ilvl w:val="0"/>
          <w:numId w:val="7"/>
        </w:numPr>
        <w:autoSpaceDE w:val="0"/>
        <w:autoSpaceDN w:val="0"/>
        <w:spacing w:after="0" w:line="240" w:lineRule="auto"/>
        <w:contextualSpacing w:val="0"/>
        <w:rPr>
          <w:rFonts w:ascii="Times New Roman" w:hAnsi="Times New Roman" w:cs="Times New Roman"/>
        </w:rPr>
      </w:pPr>
      <w:r w:rsidRPr="002F26AD">
        <w:rPr>
          <w:rFonts w:ascii="Times New Roman" w:hAnsi="Times New Roman" w:cs="Times New Roman"/>
        </w:rPr>
        <w:t xml:space="preserve">Any spoilage or any intermediate hard copy printout that may result during the processing of IRS data will be given to the agency or the agency’s designee. When this is not possible, the Contractor will be responsible for the destruction of the spoilage or any intermediate hard copy printouts, and will </w:t>
      </w:r>
      <w:ins w:id="98" w:author="Worrall, James F. (LNSSI-DC)" w:date="2020-10-09T11:09:00Z">
        <w:r w:rsidR="00C6224D">
          <w:rPr>
            <w:rFonts w:ascii="Times New Roman" w:hAnsi="Times New Roman" w:cs="Times New Roman"/>
          </w:rPr>
          <w:t xml:space="preserve">upon request </w:t>
        </w:r>
      </w:ins>
      <w:r w:rsidRPr="002F26AD">
        <w:rPr>
          <w:rFonts w:ascii="Times New Roman" w:hAnsi="Times New Roman" w:cs="Times New Roman"/>
        </w:rPr>
        <w:t>provide the agency or the agency’s designee with a statement containing the date of destruction, description of material destroyed, and the method used.</w:t>
      </w:r>
    </w:p>
    <w:p w14:paraId="393944CE" w14:textId="77777777" w:rsidR="002F26AD" w:rsidRPr="002F26AD" w:rsidRDefault="002F26AD" w:rsidP="002F26AD">
      <w:pPr>
        <w:pStyle w:val="ListParagraph"/>
        <w:autoSpaceDE w:val="0"/>
        <w:autoSpaceDN w:val="0"/>
        <w:spacing w:after="0" w:line="240" w:lineRule="auto"/>
        <w:rPr>
          <w:rFonts w:ascii="Times New Roman" w:hAnsi="Times New Roman" w:cs="Times New Roman"/>
        </w:rPr>
      </w:pPr>
    </w:p>
    <w:p w14:paraId="393944CF" w14:textId="77777777" w:rsidR="002F26AD" w:rsidRPr="002F26AD" w:rsidRDefault="002F26AD" w:rsidP="002F26AD">
      <w:pPr>
        <w:pStyle w:val="ListParagraph"/>
        <w:numPr>
          <w:ilvl w:val="0"/>
          <w:numId w:val="7"/>
        </w:numPr>
        <w:autoSpaceDE w:val="0"/>
        <w:autoSpaceDN w:val="0"/>
        <w:spacing w:after="0" w:line="240" w:lineRule="auto"/>
        <w:contextualSpacing w:val="0"/>
        <w:rPr>
          <w:rFonts w:ascii="Times New Roman" w:hAnsi="Times New Roman" w:cs="Times New Roman"/>
        </w:rPr>
      </w:pPr>
      <w:r w:rsidRPr="002F26AD">
        <w:rPr>
          <w:rFonts w:ascii="Times New Roman" w:hAnsi="Times New Roman" w:cs="Times New Roman"/>
        </w:rPr>
        <w:t>All computer systems receiving, processing, storing or transmitting FTI must meet the requirements defined in IRS Publication 1075. To meet functional and assurance requirements, the security features of the environment must provide for the managerial, operational, and technical controls. All security features must be available and activated to protect against unauthorized use of and access to Federal Tax Information.</w:t>
      </w:r>
    </w:p>
    <w:p w14:paraId="393944D0" w14:textId="77777777" w:rsidR="002F26AD" w:rsidRPr="002F26AD" w:rsidRDefault="002F26AD" w:rsidP="002F26AD">
      <w:pPr>
        <w:pStyle w:val="ListParagraph"/>
        <w:tabs>
          <w:tab w:val="left" w:pos="3750"/>
        </w:tabs>
        <w:autoSpaceDE w:val="0"/>
        <w:autoSpaceDN w:val="0"/>
        <w:adjustRightInd w:val="0"/>
        <w:spacing w:after="0" w:line="240" w:lineRule="auto"/>
        <w:rPr>
          <w:rFonts w:ascii="Times New Roman" w:hAnsi="Times New Roman" w:cs="Times New Roman"/>
        </w:rPr>
      </w:pPr>
    </w:p>
    <w:p w14:paraId="393944D1" w14:textId="52812BDF" w:rsidR="002F26AD" w:rsidRPr="002F26AD" w:rsidRDefault="002F26AD" w:rsidP="002F26AD">
      <w:pPr>
        <w:pStyle w:val="ListParagraph"/>
        <w:numPr>
          <w:ilvl w:val="0"/>
          <w:numId w:val="7"/>
        </w:numPr>
        <w:autoSpaceDE w:val="0"/>
        <w:autoSpaceDN w:val="0"/>
        <w:adjustRightInd w:val="0"/>
        <w:spacing w:after="0" w:line="240" w:lineRule="auto"/>
        <w:rPr>
          <w:rFonts w:ascii="Times New Roman" w:hAnsi="Times New Roman" w:cs="Times New Roman"/>
        </w:rPr>
      </w:pPr>
      <w:r w:rsidRPr="002F26AD">
        <w:rPr>
          <w:rFonts w:ascii="Times New Roman" w:hAnsi="Times New Roman" w:cs="Times New Roman"/>
        </w:rPr>
        <w:t xml:space="preserve">No work involving Federal Tax Information furnished under this contract will be subcontracted without prior written approval of the </w:t>
      </w:r>
      <w:del w:id="99" w:author="Worrall, James F. (LNSSI-DC)" w:date="2020-10-09T10:26:00Z">
        <w:r w:rsidRPr="002F26AD" w:rsidDel="002835C4">
          <w:rPr>
            <w:rFonts w:ascii="Times New Roman" w:hAnsi="Times New Roman" w:cs="Times New Roman"/>
          </w:rPr>
          <w:delText>IRS</w:delText>
        </w:r>
      </w:del>
      <w:ins w:id="100" w:author="Worrall, James F. (LNSSI-DC)" w:date="2020-10-09T10:26:00Z">
        <w:r w:rsidR="002835C4">
          <w:rPr>
            <w:rFonts w:ascii="Times New Roman" w:hAnsi="Times New Roman" w:cs="Times New Roman"/>
          </w:rPr>
          <w:t>State</w:t>
        </w:r>
      </w:ins>
      <w:r w:rsidRPr="002F26AD">
        <w:rPr>
          <w:rFonts w:ascii="Times New Roman" w:hAnsi="Times New Roman" w:cs="Times New Roman"/>
        </w:rPr>
        <w:t>.</w:t>
      </w:r>
    </w:p>
    <w:p w14:paraId="393944D2" w14:textId="77777777" w:rsidR="002F26AD" w:rsidRPr="002F26AD" w:rsidRDefault="002F26AD" w:rsidP="002F26AD">
      <w:pPr>
        <w:pStyle w:val="ListParagraph"/>
        <w:autoSpaceDE w:val="0"/>
        <w:autoSpaceDN w:val="0"/>
        <w:adjustRightInd w:val="0"/>
        <w:spacing w:after="0" w:line="240" w:lineRule="auto"/>
        <w:rPr>
          <w:rFonts w:ascii="Times New Roman" w:hAnsi="Times New Roman" w:cs="Times New Roman"/>
        </w:rPr>
      </w:pPr>
    </w:p>
    <w:p w14:paraId="393944D3" w14:textId="62EE9A6F" w:rsidR="002F26AD" w:rsidRPr="002F26AD" w:rsidRDefault="002F26AD" w:rsidP="002F26AD">
      <w:pPr>
        <w:pStyle w:val="ListParagraph"/>
        <w:numPr>
          <w:ilvl w:val="0"/>
          <w:numId w:val="7"/>
        </w:numPr>
        <w:autoSpaceDE w:val="0"/>
        <w:autoSpaceDN w:val="0"/>
        <w:adjustRightInd w:val="0"/>
        <w:spacing w:after="0" w:line="240" w:lineRule="auto"/>
        <w:rPr>
          <w:rFonts w:ascii="Times New Roman" w:hAnsi="Times New Roman" w:cs="Times New Roman"/>
        </w:rPr>
      </w:pPr>
      <w:r w:rsidRPr="002F26AD">
        <w:rPr>
          <w:rFonts w:ascii="Times New Roman" w:hAnsi="Times New Roman" w:cs="Times New Roman"/>
        </w:rPr>
        <w:t>The contractor will maintain a list of employee</w:t>
      </w:r>
      <w:ins w:id="101" w:author="Worrall, James F. (LNSSI-DC)" w:date="2020-10-09T11:10:00Z">
        <w:r w:rsidR="00C6224D">
          <w:rPr>
            <w:rFonts w:ascii="Times New Roman" w:hAnsi="Times New Roman" w:cs="Times New Roman"/>
          </w:rPr>
          <w:t xml:space="preserve"> access approvals by job title.</w:t>
        </w:r>
      </w:ins>
      <w:del w:id="102" w:author="Worrall, James F. (LNSSI-DC)" w:date="2020-10-09T11:10:00Z">
        <w:r w:rsidRPr="002F26AD" w:rsidDel="00C6224D">
          <w:rPr>
            <w:rFonts w:ascii="Times New Roman" w:hAnsi="Times New Roman" w:cs="Times New Roman"/>
          </w:rPr>
          <w:delText>s authorized access. Such list will be provided to the agency and, upon request, to the IRS reviewing office</w:delText>
        </w:r>
      </w:del>
      <w:r w:rsidRPr="002F26AD">
        <w:rPr>
          <w:rFonts w:ascii="Times New Roman" w:hAnsi="Times New Roman" w:cs="Times New Roman"/>
        </w:rPr>
        <w:t>.</w:t>
      </w:r>
    </w:p>
    <w:p w14:paraId="393944D4" w14:textId="77777777" w:rsidR="002F26AD" w:rsidRPr="002F26AD" w:rsidRDefault="002F26AD" w:rsidP="002F26AD">
      <w:pPr>
        <w:pStyle w:val="ListParagraph"/>
        <w:autoSpaceDE w:val="0"/>
        <w:autoSpaceDN w:val="0"/>
        <w:adjustRightInd w:val="0"/>
        <w:spacing w:after="0" w:line="240" w:lineRule="auto"/>
        <w:rPr>
          <w:rFonts w:ascii="Times New Roman" w:hAnsi="Times New Roman" w:cs="Times New Roman"/>
        </w:rPr>
      </w:pPr>
    </w:p>
    <w:p w14:paraId="393944D5" w14:textId="77777777" w:rsidR="002F26AD" w:rsidRPr="002F26AD" w:rsidRDefault="002F26AD" w:rsidP="002F26AD">
      <w:pPr>
        <w:pStyle w:val="ListParagraph"/>
        <w:numPr>
          <w:ilvl w:val="0"/>
          <w:numId w:val="7"/>
        </w:numPr>
        <w:autoSpaceDE w:val="0"/>
        <w:autoSpaceDN w:val="0"/>
        <w:adjustRightInd w:val="0"/>
        <w:spacing w:after="0" w:line="240" w:lineRule="auto"/>
        <w:rPr>
          <w:rFonts w:ascii="Times New Roman" w:hAnsi="Times New Roman" w:cs="Times New Roman"/>
        </w:rPr>
      </w:pPr>
      <w:r w:rsidRPr="002F26AD">
        <w:rPr>
          <w:rFonts w:ascii="Times New Roman" w:hAnsi="Times New Roman" w:cs="Times New Roman"/>
        </w:rPr>
        <w:t>The agency will have the right to void the contract if the contractor fails to provide the safeguards described above.</w:t>
      </w:r>
    </w:p>
    <w:p w14:paraId="393944D6" w14:textId="77777777" w:rsidR="002F26AD" w:rsidRPr="002F26AD" w:rsidRDefault="002F26AD" w:rsidP="002F26AD">
      <w:pPr>
        <w:pStyle w:val="ListParagraph"/>
        <w:autoSpaceDE w:val="0"/>
        <w:autoSpaceDN w:val="0"/>
        <w:adjustRightInd w:val="0"/>
        <w:spacing w:after="0"/>
        <w:rPr>
          <w:rFonts w:ascii="Times New Roman" w:hAnsi="Times New Roman" w:cs="Times New Roman"/>
        </w:rPr>
      </w:pPr>
    </w:p>
    <w:p w14:paraId="393944D7" w14:textId="77777777" w:rsidR="002F26AD" w:rsidRPr="002F26AD" w:rsidRDefault="002F26AD" w:rsidP="002F26AD">
      <w:pPr>
        <w:tabs>
          <w:tab w:val="left" w:pos="6375"/>
        </w:tabs>
        <w:autoSpaceDE w:val="0"/>
        <w:autoSpaceDN w:val="0"/>
        <w:adjustRightInd w:val="0"/>
        <w:spacing w:after="0"/>
        <w:jc w:val="center"/>
        <w:rPr>
          <w:rFonts w:ascii="Times New Roman" w:hAnsi="Times New Roman" w:cs="Times New Roman"/>
          <w:b/>
          <w:bCs/>
        </w:rPr>
      </w:pPr>
      <w:r w:rsidRPr="002F26AD">
        <w:rPr>
          <w:rFonts w:ascii="Times New Roman" w:hAnsi="Times New Roman" w:cs="Times New Roman"/>
          <w:b/>
          <w:bCs/>
        </w:rPr>
        <w:t>II. CRIMINAL/CIVIL SANCTIONS</w:t>
      </w:r>
    </w:p>
    <w:p w14:paraId="393944D8" w14:textId="69B96BA2" w:rsidR="002F26AD" w:rsidRPr="002F26AD" w:rsidRDefault="00C6224D" w:rsidP="002F26AD">
      <w:pPr>
        <w:pStyle w:val="ListParagraph"/>
        <w:numPr>
          <w:ilvl w:val="0"/>
          <w:numId w:val="8"/>
        </w:numPr>
        <w:tabs>
          <w:tab w:val="left" w:pos="2370"/>
        </w:tabs>
        <w:autoSpaceDE w:val="0"/>
        <w:autoSpaceDN w:val="0"/>
        <w:adjustRightInd w:val="0"/>
        <w:spacing w:after="0" w:line="240" w:lineRule="auto"/>
        <w:rPr>
          <w:rFonts w:ascii="Times New Roman" w:hAnsi="Times New Roman" w:cs="Times New Roman"/>
        </w:rPr>
      </w:pPr>
      <w:ins w:id="103" w:author="Worrall, James F. (LNSSI-DC)" w:date="2020-10-09T11:10:00Z">
        <w:r>
          <w:rPr>
            <w:rFonts w:ascii="Times New Roman" w:hAnsi="Times New Roman" w:cs="Times New Roman"/>
          </w:rPr>
          <w:t>Contractor will inform each employee</w:t>
        </w:r>
      </w:ins>
      <w:del w:id="104" w:author="Worrall, James F. (LNSSI-DC)" w:date="2020-10-09T11:10:00Z">
        <w:r w:rsidR="002F26AD" w:rsidRPr="002F26AD" w:rsidDel="00C6224D">
          <w:rPr>
            <w:rFonts w:ascii="Times New Roman" w:hAnsi="Times New Roman" w:cs="Times New Roman"/>
          </w:rPr>
          <w:delText>Each officer or employee of any person</w:delText>
        </w:r>
      </w:del>
      <w:r w:rsidR="002F26AD" w:rsidRPr="002F26AD">
        <w:rPr>
          <w:rFonts w:ascii="Times New Roman" w:hAnsi="Times New Roman" w:cs="Times New Roman"/>
        </w:rPr>
        <w:t xml:space="preserve"> to whom returns or return information is or may be disclosed </w:t>
      </w:r>
      <w:del w:id="105" w:author="Worrall, James F. (LNSSI-DC)" w:date="2020-10-09T11:10:00Z">
        <w:r w:rsidR="002F26AD" w:rsidRPr="002F26AD" w:rsidDel="00C6224D">
          <w:rPr>
            <w:rFonts w:ascii="Times New Roman" w:hAnsi="Times New Roman" w:cs="Times New Roman"/>
          </w:rPr>
          <w:delText>shall be notified</w:delText>
        </w:r>
      </w:del>
      <w:r w:rsidR="002F26AD" w:rsidRPr="002F26AD">
        <w:rPr>
          <w:rFonts w:ascii="Times New Roman" w:hAnsi="Times New Roman" w:cs="Times New Roman"/>
        </w:rPr>
        <w:t xml:space="preserve"> in writing </w:t>
      </w:r>
      <w:del w:id="106" w:author="Worrall, James F. (LNSSI-DC)" w:date="2020-10-09T11:11:00Z">
        <w:r w:rsidR="002F26AD" w:rsidRPr="002F26AD" w:rsidDel="00C6224D">
          <w:rPr>
            <w:rFonts w:ascii="Times New Roman" w:hAnsi="Times New Roman" w:cs="Times New Roman"/>
          </w:rPr>
          <w:delText>by such person</w:delText>
        </w:r>
      </w:del>
      <w:r w:rsidR="002F26AD" w:rsidRPr="002F26AD">
        <w:rPr>
          <w:rFonts w:ascii="Times New Roman" w:hAnsi="Times New Roman" w:cs="Times New Roman"/>
        </w:rPr>
        <w:t xml:space="preserve"> that returns or return information </w:t>
      </w:r>
      <w:del w:id="107" w:author="Worrall, James F. (LNSSI-DC)" w:date="2020-10-09T11:11:00Z">
        <w:r w:rsidR="002F26AD" w:rsidRPr="002F26AD" w:rsidDel="00C6224D">
          <w:rPr>
            <w:rFonts w:ascii="Times New Roman" w:hAnsi="Times New Roman" w:cs="Times New Roman"/>
          </w:rPr>
          <w:delText>disclosed to such officer or employee</w:delText>
        </w:r>
      </w:del>
      <w:r w:rsidR="002F26AD" w:rsidRPr="002F26AD">
        <w:rPr>
          <w:rFonts w:ascii="Times New Roman" w:hAnsi="Times New Roman" w:cs="Times New Roman"/>
        </w:rPr>
        <w:t xml:space="preserve"> can</w:t>
      </w:r>
      <w:ins w:id="108" w:author="Worrall, James F. (LNSSI-DC)" w:date="2020-10-09T11:11:00Z">
        <w:r>
          <w:rPr>
            <w:rFonts w:ascii="Times New Roman" w:hAnsi="Times New Roman" w:cs="Times New Roman"/>
          </w:rPr>
          <w:t xml:space="preserve"> only </w:t>
        </w:r>
      </w:ins>
      <w:r w:rsidR="002F26AD" w:rsidRPr="002F26AD">
        <w:rPr>
          <w:rFonts w:ascii="Times New Roman" w:hAnsi="Times New Roman" w:cs="Times New Roman"/>
        </w:rPr>
        <w:t xml:space="preserve"> be used </w:t>
      </w:r>
      <w:del w:id="109" w:author="Worrall, James F. (LNSSI-DC)" w:date="2020-10-09T11:11:00Z">
        <w:r w:rsidR="002F26AD" w:rsidRPr="002F26AD" w:rsidDel="00C6224D">
          <w:rPr>
            <w:rFonts w:ascii="Times New Roman" w:hAnsi="Times New Roman" w:cs="Times New Roman"/>
          </w:rPr>
          <w:delText>only</w:delText>
        </w:r>
      </w:del>
      <w:r w:rsidR="002F26AD" w:rsidRPr="002F26AD">
        <w:rPr>
          <w:rFonts w:ascii="Times New Roman" w:hAnsi="Times New Roman" w:cs="Times New Roman"/>
        </w:rPr>
        <w:t xml:space="preserve"> for </w:t>
      </w:r>
      <w:ins w:id="110" w:author="Worrall, James F. (LNSSI-DC)" w:date="2020-10-09T11:11:00Z">
        <w:r>
          <w:rPr>
            <w:rFonts w:ascii="Times New Roman" w:hAnsi="Times New Roman" w:cs="Times New Roman"/>
          </w:rPr>
          <w:t>the</w:t>
        </w:r>
      </w:ins>
      <w:del w:id="111" w:author="Worrall, James F. (LNSSI-DC)" w:date="2020-10-09T11:11:00Z">
        <w:r w:rsidR="002F26AD" w:rsidRPr="002F26AD" w:rsidDel="00C6224D">
          <w:rPr>
            <w:rFonts w:ascii="Times New Roman" w:hAnsi="Times New Roman" w:cs="Times New Roman"/>
          </w:rPr>
          <w:delText>a</w:delText>
        </w:r>
      </w:del>
      <w:r w:rsidR="002F26AD" w:rsidRPr="002F26AD">
        <w:rPr>
          <w:rFonts w:ascii="Times New Roman" w:hAnsi="Times New Roman" w:cs="Times New Roman"/>
        </w:rPr>
        <w:t xml:space="preserve"> purpose and to the extent authorized herein, and that further disclosure of any such returns or return information for a purpose or to an extent unauthorized herein constitutes a felony punishable upon conviction by a fine of as much as $5,000 or imprisonment for as long as five years, or both, together with the costs of prosecution. </w:t>
      </w:r>
      <w:ins w:id="112" w:author="Worrall, James F. (LNSSI-DC)" w:date="2020-10-09T11:11:00Z">
        <w:r>
          <w:rPr>
            <w:rFonts w:ascii="Times New Roman" w:hAnsi="Times New Roman" w:cs="Times New Roman"/>
          </w:rPr>
          <w:t>Contr</w:t>
        </w:r>
      </w:ins>
      <w:ins w:id="113" w:author="Asch, Micah S (RIS-DAY)" w:date="2020-10-15T16:02:00Z">
        <w:r w:rsidR="00FB0B4E">
          <w:rPr>
            <w:rFonts w:ascii="Times New Roman" w:hAnsi="Times New Roman" w:cs="Times New Roman"/>
          </w:rPr>
          <w:t>a</w:t>
        </w:r>
      </w:ins>
      <w:ins w:id="114" w:author="Worrall, James F. (LNSSI-DC)" w:date="2020-10-09T11:11:00Z">
        <w:r>
          <w:rPr>
            <w:rFonts w:ascii="Times New Roman" w:hAnsi="Times New Roman" w:cs="Times New Roman"/>
          </w:rPr>
          <w:t>c</w:t>
        </w:r>
        <w:del w:id="115" w:author="Asch, Micah S (RIS-DAY)" w:date="2020-10-15T16:02:00Z">
          <w:r w:rsidDel="00FB0B4E">
            <w:rPr>
              <w:rFonts w:ascii="Times New Roman" w:hAnsi="Times New Roman" w:cs="Times New Roman"/>
            </w:rPr>
            <w:delText>a</w:delText>
          </w:r>
        </w:del>
        <w:r>
          <w:rPr>
            <w:rFonts w:ascii="Times New Roman" w:hAnsi="Times New Roman" w:cs="Times New Roman"/>
          </w:rPr>
          <w:t>tor</w:t>
        </w:r>
      </w:ins>
      <w:del w:id="116" w:author="Worrall, James F. (LNSSI-DC)" w:date="2020-10-09T11:12:00Z">
        <w:r w:rsidR="002F26AD" w:rsidRPr="002F26AD" w:rsidDel="00C6224D">
          <w:rPr>
            <w:rFonts w:ascii="Times New Roman" w:hAnsi="Times New Roman" w:cs="Times New Roman"/>
          </w:rPr>
          <w:delText>Such person</w:delText>
        </w:r>
      </w:del>
      <w:r w:rsidR="002F26AD" w:rsidRPr="002F26AD">
        <w:rPr>
          <w:rFonts w:ascii="Times New Roman" w:hAnsi="Times New Roman" w:cs="Times New Roman"/>
        </w:rPr>
        <w:t xml:space="preserve"> shall also notify each such officer and employee that any such unauthorized future disclosure of returns or return information may also result in an award of civil damages against the officer or employee in an </w:t>
      </w:r>
      <w:r w:rsidR="002F26AD" w:rsidRPr="002F26AD">
        <w:rPr>
          <w:rFonts w:ascii="Times New Roman" w:hAnsi="Times New Roman" w:cs="Times New Roman"/>
        </w:rPr>
        <w:lastRenderedPageBreak/>
        <w:t>amount not less than $1,000 with respect to each instance of unauthorized disclosure.  These penalties are prescribed by IRCs 7213 and 7431 and set forth at 26 CFR 301.6103(n)-1.</w:t>
      </w:r>
      <w:r w:rsidR="002F26AD" w:rsidRPr="002F26AD">
        <w:rPr>
          <w:rFonts w:ascii="Times New Roman" w:hAnsi="Times New Roman" w:cs="Times New Roman"/>
        </w:rPr>
        <w:tab/>
      </w:r>
    </w:p>
    <w:p w14:paraId="393944D9" w14:textId="77777777" w:rsidR="002F26AD" w:rsidRPr="002F26AD" w:rsidRDefault="002F26AD" w:rsidP="002F26AD">
      <w:pPr>
        <w:autoSpaceDE w:val="0"/>
        <w:autoSpaceDN w:val="0"/>
        <w:adjustRightInd w:val="0"/>
        <w:spacing w:after="0"/>
        <w:rPr>
          <w:rFonts w:ascii="Times New Roman" w:hAnsi="Times New Roman" w:cs="Times New Roman"/>
        </w:rPr>
      </w:pPr>
    </w:p>
    <w:p w14:paraId="393944DA" w14:textId="17DE2E79" w:rsidR="002F26AD" w:rsidRPr="002F26AD" w:rsidRDefault="00C6224D" w:rsidP="002F26AD">
      <w:pPr>
        <w:pStyle w:val="ListParagraph"/>
        <w:numPr>
          <w:ilvl w:val="0"/>
          <w:numId w:val="8"/>
        </w:numPr>
        <w:autoSpaceDE w:val="0"/>
        <w:autoSpaceDN w:val="0"/>
        <w:adjustRightInd w:val="0"/>
        <w:spacing w:after="0" w:line="240" w:lineRule="auto"/>
        <w:rPr>
          <w:rFonts w:ascii="Times New Roman" w:hAnsi="Times New Roman" w:cs="Times New Roman"/>
        </w:rPr>
      </w:pPr>
      <w:ins w:id="117" w:author="Worrall, James F. (LNSSI-DC)" w:date="2020-10-09T11:12:00Z">
        <w:r>
          <w:rPr>
            <w:rFonts w:ascii="Times New Roman" w:hAnsi="Times New Roman" w:cs="Times New Roman"/>
          </w:rPr>
          <w:t>Contr</w:t>
        </w:r>
      </w:ins>
      <w:ins w:id="118" w:author="Asch, Micah S (RIS-DAY)" w:date="2020-10-15T16:02:00Z">
        <w:r w:rsidR="00FB0B4E">
          <w:rPr>
            <w:rFonts w:ascii="Times New Roman" w:hAnsi="Times New Roman" w:cs="Times New Roman"/>
          </w:rPr>
          <w:t>a</w:t>
        </w:r>
      </w:ins>
      <w:ins w:id="119" w:author="Worrall, James F. (LNSSI-DC)" w:date="2020-10-09T11:12:00Z">
        <w:r>
          <w:rPr>
            <w:rFonts w:ascii="Times New Roman" w:hAnsi="Times New Roman" w:cs="Times New Roman"/>
          </w:rPr>
          <w:t>c</w:t>
        </w:r>
        <w:bookmarkStart w:id="120" w:name="_GoBack"/>
        <w:bookmarkEnd w:id="120"/>
        <w:del w:id="121" w:author="Asch, Micah S (RIS-DAY)" w:date="2020-10-15T16:02:00Z">
          <w:r w:rsidDel="00FB0B4E">
            <w:rPr>
              <w:rFonts w:ascii="Times New Roman" w:hAnsi="Times New Roman" w:cs="Times New Roman"/>
            </w:rPr>
            <w:delText>a</w:delText>
          </w:r>
        </w:del>
        <w:r>
          <w:rPr>
            <w:rFonts w:ascii="Times New Roman" w:hAnsi="Times New Roman" w:cs="Times New Roman"/>
          </w:rPr>
          <w:t>tor will inform</w:t>
        </w:r>
      </w:ins>
      <w:del w:id="122" w:author="Worrall, James F. (LNSSI-DC)" w:date="2020-10-09T11:12:00Z">
        <w:r w:rsidR="002F26AD" w:rsidRPr="002F26AD" w:rsidDel="00C6224D">
          <w:rPr>
            <w:rFonts w:ascii="Times New Roman" w:hAnsi="Times New Roman" w:cs="Times New Roman"/>
          </w:rPr>
          <w:delText>Each officer or employee of any person</w:delText>
        </w:r>
      </w:del>
      <w:r w:rsidR="002F26AD" w:rsidRPr="002F26AD">
        <w:rPr>
          <w:rFonts w:ascii="Times New Roman" w:hAnsi="Times New Roman" w:cs="Times New Roman"/>
        </w:rPr>
        <w:t xml:space="preserve"> to whom returns or return information is or may be disclosed </w:t>
      </w:r>
      <w:del w:id="123" w:author="Worrall, James F. (LNSSI-DC)" w:date="2020-10-09T11:12:00Z">
        <w:r w:rsidR="002F26AD" w:rsidRPr="002F26AD" w:rsidDel="00C6224D">
          <w:rPr>
            <w:rFonts w:ascii="Times New Roman" w:hAnsi="Times New Roman" w:cs="Times New Roman"/>
          </w:rPr>
          <w:delText xml:space="preserve">shall be notified </w:delText>
        </w:r>
      </w:del>
      <w:r w:rsidR="002F26AD" w:rsidRPr="002F26AD">
        <w:rPr>
          <w:rFonts w:ascii="Times New Roman" w:hAnsi="Times New Roman" w:cs="Times New Roman"/>
        </w:rPr>
        <w:t xml:space="preserve">in writing </w:t>
      </w:r>
      <w:del w:id="124" w:author="Worrall, James F. (LNSSI-DC)" w:date="2020-10-09T11:12:00Z">
        <w:r w:rsidR="002F26AD" w:rsidRPr="002F26AD" w:rsidDel="00C6224D">
          <w:rPr>
            <w:rFonts w:ascii="Times New Roman" w:hAnsi="Times New Roman" w:cs="Times New Roman"/>
          </w:rPr>
          <w:delText>by such person</w:delText>
        </w:r>
      </w:del>
      <w:r w:rsidR="002F26AD" w:rsidRPr="002F26AD">
        <w:rPr>
          <w:rFonts w:ascii="Times New Roman" w:hAnsi="Times New Roman" w:cs="Times New Roman"/>
        </w:rPr>
        <w:t xml:space="preserve"> that any return or return information made available in any format shall be used only for the purpose of carrying out the provisions of this contract. Information contained in such material shall be treated as confidential and shall not be divulged or made known in any manner to any person except as may be necessary in the performance of this contract. Inspection by or disclosure to anyone without an official need-to-know constitutes a criminal misdemeanor punishable upon conviction by a fine of as much as $1,000.00 or imprisonment for as long as 1 year, or both, together with the costs of prosecution. </w:t>
      </w:r>
      <w:ins w:id="125" w:author="Worrall, James F. (LNSSI-DC)" w:date="2020-10-09T11:13:00Z">
        <w:r>
          <w:rPr>
            <w:rFonts w:ascii="Times New Roman" w:hAnsi="Times New Roman" w:cs="Times New Roman"/>
          </w:rPr>
          <w:t>Each person</w:t>
        </w:r>
      </w:ins>
      <w:del w:id="126" w:author="Worrall, James F. (LNSSI-DC)" w:date="2020-10-09T11:13:00Z">
        <w:r w:rsidR="002F26AD" w:rsidRPr="002F26AD" w:rsidDel="00C6224D">
          <w:rPr>
            <w:rFonts w:ascii="Times New Roman" w:hAnsi="Times New Roman" w:cs="Times New Roman"/>
          </w:rPr>
          <w:delText>Such person</w:delText>
        </w:r>
      </w:del>
      <w:r w:rsidR="002F26AD" w:rsidRPr="002F26AD">
        <w:rPr>
          <w:rFonts w:ascii="Times New Roman" w:hAnsi="Times New Roman" w:cs="Times New Roman"/>
        </w:rPr>
        <w:t xml:space="preserve"> shall also </w:t>
      </w:r>
      <w:ins w:id="127" w:author="Worrall, James F. (LNSSI-DC)" w:date="2020-10-09T11:13:00Z">
        <w:r>
          <w:rPr>
            <w:rFonts w:ascii="Times New Roman" w:hAnsi="Times New Roman" w:cs="Times New Roman"/>
          </w:rPr>
          <w:t>be notified</w:t>
        </w:r>
      </w:ins>
      <w:del w:id="128" w:author="Worrall, James F. (LNSSI-DC)" w:date="2020-10-09T11:13:00Z">
        <w:r w:rsidR="002F26AD" w:rsidRPr="002F26AD" w:rsidDel="00C6224D">
          <w:rPr>
            <w:rFonts w:ascii="Times New Roman" w:hAnsi="Times New Roman" w:cs="Times New Roman"/>
          </w:rPr>
          <w:delText>notify each such officer and employee</w:delText>
        </w:r>
      </w:del>
      <w:r w:rsidR="002F26AD" w:rsidRPr="002F26AD">
        <w:rPr>
          <w:rFonts w:ascii="Times New Roman" w:hAnsi="Times New Roman" w:cs="Times New Roman"/>
        </w:rPr>
        <w:t xml:space="preserve"> that any such unauthorized inspection or disclosure of returns or return information may also result in an award of civil damages against the officer or employee [United States for Federal employees] in an amount equal to the sum of the greater of $1,000.00 for each act of unauthorized inspection or disclosure with respect to which such defendant is found liable or the sum of the actual damages sustained by the plaintiff as a result of such unauthorized inspection or disclosure plus in the case of a willful inspection or disclosure which is the result of gross negligence, punitive damages, plus the costs of the action. The penalties are prescribed by IRCs 7213A and 7431.</w:t>
      </w:r>
    </w:p>
    <w:p w14:paraId="393944DB" w14:textId="77777777" w:rsidR="002F26AD" w:rsidRPr="002F26AD" w:rsidRDefault="002F26AD" w:rsidP="002F26AD">
      <w:pPr>
        <w:autoSpaceDE w:val="0"/>
        <w:autoSpaceDN w:val="0"/>
        <w:adjustRightInd w:val="0"/>
        <w:spacing w:after="0"/>
        <w:rPr>
          <w:rFonts w:ascii="Times New Roman" w:hAnsi="Times New Roman" w:cs="Times New Roman"/>
        </w:rPr>
      </w:pPr>
    </w:p>
    <w:p w14:paraId="393944DC" w14:textId="77777777" w:rsidR="002F26AD" w:rsidRPr="002F26AD" w:rsidRDefault="002F26AD" w:rsidP="002F26AD">
      <w:pPr>
        <w:pStyle w:val="ListParagraph"/>
        <w:numPr>
          <w:ilvl w:val="0"/>
          <w:numId w:val="8"/>
        </w:numPr>
        <w:autoSpaceDE w:val="0"/>
        <w:autoSpaceDN w:val="0"/>
        <w:adjustRightInd w:val="0"/>
        <w:spacing w:after="0" w:line="240" w:lineRule="auto"/>
        <w:rPr>
          <w:rFonts w:ascii="Times New Roman" w:hAnsi="Times New Roman" w:cs="Times New Roman"/>
        </w:rPr>
      </w:pPr>
      <w:r w:rsidRPr="002F26AD">
        <w:rPr>
          <w:rFonts w:ascii="Times New Roman" w:hAnsi="Times New Roman" w:cs="Times New Roman"/>
        </w:rPr>
        <w:t>Additionally, it is incumbent upon the contractor to inform its officers and employees of the penalties for improper disclosure imposed by the Privacy Act of 1974, 5 U.S.C. 552a. Specifically, 5 U.S.C. 552a(i)(1), which is made applicable to contractors by 5 U.S.C. 552a(m)(1), provides that any officer or employee of a contractor, who by virtue of his/her employment or official position, has possession of or access to agency records which contain individually identifiable information, the disclosure of which is prohibited by the Privacy Act or regulations established thereunder, and who knowing that disclosure of the specific material is so prohibited, willfully discloses the material in any manner to any person or agency not entitled to receive it, shall be guilty of a misdemeanor and fined not more than $5,000.</w:t>
      </w:r>
    </w:p>
    <w:p w14:paraId="393944DD" w14:textId="77777777" w:rsidR="002F26AD" w:rsidRPr="002F26AD" w:rsidRDefault="002F26AD" w:rsidP="002F26AD">
      <w:pPr>
        <w:autoSpaceDE w:val="0"/>
        <w:autoSpaceDN w:val="0"/>
        <w:adjustRightInd w:val="0"/>
        <w:spacing w:after="0"/>
        <w:rPr>
          <w:rFonts w:ascii="Times New Roman" w:hAnsi="Times New Roman" w:cs="Times New Roman"/>
        </w:rPr>
      </w:pPr>
    </w:p>
    <w:p w14:paraId="393944DE" w14:textId="77777777" w:rsidR="002F26AD" w:rsidRPr="002F26AD" w:rsidRDefault="002F26AD" w:rsidP="002F26AD">
      <w:pPr>
        <w:pStyle w:val="ListParagraph"/>
        <w:numPr>
          <w:ilvl w:val="0"/>
          <w:numId w:val="8"/>
        </w:numPr>
        <w:autoSpaceDE w:val="0"/>
        <w:autoSpaceDN w:val="0"/>
        <w:adjustRightInd w:val="0"/>
        <w:spacing w:after="0" w:line="240" w:lineRule="auto"/>
        <w:rPr>
          <w:rFonts w:ascii="Times New Roman" w:hAnsi="Times New Roman" w:cs="Times New Roman"/>
        </w:rPr>
      </w:pPr>
      <w:r w:rsidRPr="002F26AD">
        <w:rPr>
          <w:rFonts w:ascii="Times New Roman" w:hAnsi="Times New Roman" w:cs="Times New Roman"/>
        </w:rPr>
        <w:t xml:space="preserve">Granting a contractor access to FTI must be preceded by certifying that each individual understands the agency’s security policy and procedures for safeguarding IRS information. Contractors must maintain their authorization to access FTI through annual recertification. The initial certification and recertification must be documented and placed in the agency's files for review. As part of the certification and at least annually afterwards, contractors must be advised of the provisions of IRCs 7431, 7213, and 7213A (see Exhibit 4, </w:t>
      </w:r>
      <w:r w:rsidRPr="002F26AD">
        <w:rPr>
          <w:rFonts w:ascii="Times New Roman" w:hAnsi="Times New Roman" w:cs="Times New Roman"/>
          <w:i/>
          <w:iCs/>
        </w:rPr>
        <w:t>Sanctions for Unauthorized Disclosure</w:t>
      </w:r>
      <w:r w:rsidRPr="002F26AD">
        <w:rPr>
          <w:rFonts w:ascii="Times New Roman" w:hAnsi="Times New Roman" w:cs="Times New Roman"/>
        </w:rPr>
        <w:t xml:space="preserve">, and Exhibit 5, </w:t>
      </w:r>
      <w:r w:rsidRPr="002F26AD">
        <w:rPr>
          <w:rFonts w:ascii="Times New Roman" w:hAnsi="Times New Roman" w:cs="Times New Roman"/>
          <w:i/>
          <w:iCs/>
        </w:rPr>
        <w:t>Civil Damages for Unauthorized Disclosure</w:t>
      </w:r>
      <w:r w:rsidRPr="002F26AD">
        <w:rPr>
          <w:rFonts w:ascii="Times New Roman" w:hAnsi="Times New Roman" w:cs="Times New Roman"/>
        </w:rPr>
        <w:t>). The training provided before the initial certification and annually thereafter must also cover the incident response policy and procedure for reporting unauthorized disclosures and data breaches. (See Section ) For both the initial certification and the annual certification, the contractor must sign, either with ink or electronic signature, a confidentiality statement certifying their understanding of the security requirements.</w:t>
      </w:r>
    </w:p>
    <w:p w14:paraId="393944DF" w14:textId="77777777" w:rsidR="002F26AD" w:rsidRPr="002F26AD" w:rsidRDefault="002F26AD" w:rsidP="002F26AD">
      <w:pPr>
        <w:autoSpaceDE w:val="0"/>
        <w:autoSpaceDN w:val="0"/>
        <w:adjustRightInd w:val="0"/>
        <w:spacing w:after="0"/>
        <w:rPr>
          <w:rFonts w:ascii="Times New Roman" w:hAnsi="Times New Roman" w:cs="Times New Roman"/>
          <w:b/>
          <w:bCs/>
        </w:rPr>
      </w:pPr>
    </w:p>
    <w:p w14:paraId="393944E0" w14:textId="77777777" w:rsidR="002F26AD" w:rsidRPr="002F26AD" w:rsidRDefault="002F26AD" w:rsidP="002F26AD">
      <w:pPr>
        <w:autoSpaceDE w:val="0"/>
        <w:autoSpaceDN w:val="0"/>
        <w:adjustRightInd w:val="0"/>
        <w:spacing w:after="0"/>
        <w:jc w:val="center"/>
        <w:rPr>
          <w:rFonts w:ascii="Times New Roman" w:hAnsi="Times New Roman" w:cs="Times New Roman"/>
          <w:b/>
          <w:bCs/>
        </w:rPr>
      </w:pPr>
      <w:r w:rsidRPr="002F26AD">
        <w:rPr>
          <w:rFonts w:ascii="Times New Roman" w:hAnsi="Times New Roman" w:cs="Times New Roman"/>
          <w:b/>
          <w:bCs/>
        </w:rPr>
        <w:t>III. INSPECTION</w:t>
      </w:r>
    </w:p>
    <w:p w14:paraId="393944E1" w14:textId="77777777" w:rsidR="002F26AD" w:rsidRPr="002F26AD" w:rsidRDefault="002F26AD" w:rsidP="002F26AD">
      <w:pPr>
        <w:autoSpaceDE w:val="0"/>
        <w:autoSpaceDN w:val="0"/>
        <w:adjustRightInd w:val="0"/>
        <w:spacing w:after="0"/>
        <w:jc w:val="center"/>
        <w:rPr>
          <w:rFonts w:ascii="Times New Roman" w:hAnsi="Times New Roman" w:cs="Times New Roman"/>
          <w:b/>
          <w:bCs/>
        </w:rPr>
      </w:pPr>
    </w:p>
    <w:p w14:paraId="393944E2" w14:textId="6EC123D5" w:rsidR="002F26AD" w:rsidRPr="002F26AD" w:rsidRDefault="002F26AD" w:rsidP="002F26AD">
      <w:pPr>
        <w:autoSpaceDE w:val="0"/>
        <w:autoSpaceDN w:val="0"/>
        <w:adjustRightInd w:val="0"/>
        <w:spacing w:after="0" w:line="240" w:lineRule="auto"/>
        <w:rPr>
          <w:rFonts w:ascii="Times New Roman" w:hAnsi="Times New Roman" w:cs="Times New Roman"/>
        </w:rPr>
      </w:pPr>
      <w:r w:rsidRPr="002F26AD">
        <w:rPr>
          <w:rFonts w:ascii="Times New Roman" w:hAnsi="Times New Roman" w:cs="Times New Roman"/>
        </w:rPr>
        <w:t>The IRS and the Agency shall have the right to send its officers and employees into the offices and plants of the contractor for inspection of the facilities and operations provided for the performance of any work under this contract for compliance with requirements defined in IRS Publication 1075.</w:t>
      </w:r>
      <w:del w:id="129" w:author="Worrall, James F. (LNSSI-DC)" w:date="2020-10-09T10:27:00Z">
        <w:r w:rsidRPr="002F26AD" w:rsidDel="002835C4">
          <w:rPr>
            <w:rFonts w:ascii="Times New Roman" w:hAnsi="Times New Roman" w:cs="Times New Roman"/>
          </w:rPr>
          <w:delText xml:space="preserve"> The IRS’ right of inspection shall include the use of manual and/or automated scanning tools to perform compliance and </w:delText>
        </w:r>
        <w:r w:rsidRPr="002F26AD" w:rsidDel="002835C4">
          <w:rPr>
            <w:rFonts w:ascii="Times New Roman" w:hAnsi="Times New Roman" w:cs="Times New Roman"/>
          </w:rPr>
          <w:lastRenderedPageBreak/>
          <w:delText>vulnerability assessments of information technology (IT) assets that access, store, process or transmit FTI</w:delText>
        </w:r>
      </w:del>
      <w:r w:rsidRPr="002F26AD">
        <w:rPr>
          <w:rFonts w:ascii="Times New Roman" w:hAnsi="Times New Roman" w:cs="Times New Roman"/>
        </w:rPr>
        <w:t>. On the basis of such inspection, specific measures may be required in cases where</w:t>
      </w:r>
      <w:ins w:id="130" w:author="Worrall, James F. (LNSSI-DC)" w:date="2020-10-09T11:13:00Z">
        <w:r w:rsidR="00C6224D">
          <w:rPr>
            <w:rFonts w:ascii="Times New Roman" w:hAnsi="Times New Roman" w:cs="Times New Roman"/>
          </w:rPr>
          <w:t xml:space="preserve"> both parties agree that </w:t>
        </w:r>
      </w:ins>
      <w:r w:rsidRPr="002F26AD">
        <w:rPr>
          <w:rFonts w:ascii="Times New Roman" w:hAnsi="Times New Roman" w:cs="Times New Roman"/>
        </w:rPr>
        <w:t xml:space="preserve"> the contractor is found to be </w:t>
      </w:r>
      <w:ins w:id="131" w:author="Worrall, James F. (LNSSI-DC)" w:date="2020-10-09T11:14:00Z">
        <w:r w:rsidR="00C6224D">
          <w:rPr>
            <w:rFonts w:ascii="Times New Roman" w:hAnsi="Times New Roman" w:cs="Times New Roman"/>
          </w:rPr>
          <w:t xml:space="preserve">materially </w:t>
        </w:r>
      </w:ins>
      <w:r w:rsidRPr="002F26AD">
        <w:rPr>
          <w:rFonts w:ascii="Times New Roman" w:hAnsi="Times New Roman" w:cs="Times New Roman"/>
        </w:rPr>
        <w:t>noncompliant with contract safeguards.</w:t>
      </w:r>
    </w:p>
    <w:p w14:paraId="393944E3" w14:textId="77777777" w:rsidR="002F26AD" w:rsidRPr="002F26AD" w:rsidRDefault="002F26AD" w:rsidP="006E4F58">
      <w:pPr>
        <w:spacing w:after="0" w:line="240" w:lineRule="auto"/>
        <w:rPr>
          <w:rFonts w:ascii="Times New Roman" w:eastAsia="Times New Roman" w:hAnsi="Times New Roman" w:cs="Times New Roman"/>
          <w:b/>
        </w:rPr>
      </w:pPr>
    </w:p>
    <w:p w14:paraId="393944E4" w14:textId="77777777" w:rsidR="006E4F58" w:rsidRPr="006E4F58" w:rsidRDefault="006E4F58" w:rsidP="006E4F58">
      <w:pPr>
        <w:spacing w:after="0" w:line="240" w:lineRule="auto"/>
        <w:rPr>
          <w:rFonts w:ascii="Times New Roman" w:eastAsia="Times New Roman" w:hAnsi="Times New Roman" w:cs="Times New Roman"/>
        </w:rPr>
      </w:pPr>
    </w:p>
    <w:p w14:paraId="393944E5" w14:textId="7777777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w:t>
      </w:r>
      <w:r w:rsidR="002F26AD">
        <w:rPr>
          <w:rFonts w:ascii="Times New Roman" w:eastAsia="Times New Roman" w:hAnsi="Times New Roman" w:cs="Times New Roman"/>
          <w:b/>
        </w:rPr>
        <w:t>1</w:t>
      </w:r>
      <w:r w:rsidRPr="003418CD">
        <w:rPr>
          <w:rFonts w:ascii="Times New Roman" w:eastAsia="Times New Roman" w:hAnsi="Times New Roman" w:cs="Times New Roman"/>
          <w:b/>
        </w:rPr>
        <w:t>.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201</w:t>
      </w:r>
      <w:r>
        <w:rPr>
          <w:rFonts w:ascii="Times New Roman" w:eastAsia="Times New Roman" w:hAnsi="Times New Roman" w:cs="Times New Roman"/>
          <w:i/>
        </w:rPr>
        <w:t>8</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2018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393944E6" w14:textId="77777777" w:rsidR="006E4F58" w:rsidRPr="006E4F58" w:rsidRDefault="006E4F58" w:rsidP="006E4F58">
      <w:pPr>
        <w:spacing w:after="0" w:line="240" w:lineRule="auto"/>
        <w:rPr>
          <w:rFonts w:ascii="Times New Roman" w:eastAsia="Times New Roman" w:hAnsi="Times New Roman" w:cs="Times New Roman"/>
        </w:rPr>
      </w:pPr>
    </w:p>
    <w:p w14:paraId="393944E7"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132" w:name="_Toc236554576"/>
      <w:r w:rsidRPr="006E4F58">
        <w:rPr>
          <w:rFonts w:ascii="Times New Roman" w:eastAsia="Times New Roman" w:hAnsi="Times New Roman" w:cs="Times New Roman"/>
          <w:b/>
        </w:rPr>
        <w:lastRenderedPageBreak/>
        <w:t>Non-Collusion and Acceptance</w:t>
      </w:r>
      <w:bookmarkEnd w:id="132"/>
    </w:p>
    <w:p w14:paraId="393944E8"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393944E9" w14:textId="77777777" w:rsidR="006E4F58"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393944EA" w14:textId="77777777" w:rsidR="007145B5" w:rsidRDefault="007145B5" w:rsidP="006E4F58">
      <w:pPr>
        <w:spacing w:after="0" w:line="240" w:lineRule="auto"/>
        <w:rPr>
          <w:rFonts w:ascii="Times New Roman" w:eastAsia="Times New Roman" w:hAnsi="Times New Roman" w:cs="Times New Roman"/>
          <w:b/>
          <w:bCs/>
        </w:rPr>
      </w:pPr>
    </w:p>
    <w:p w14:paraId="393944EB" w14:textId="77777777" w:rsidR="007145B5" w:rsidRDefault="007145B5" w:rsidP="007145B5">
      <w:pPr>
        <w:jc w:val="center"/>
        <w:rPr>
          <w:rFonts w:ascii="Times New Roman" w:hAnsi="Times New Roman" w:cs="Times New Roman"/>
          <w:b/>
          <w:bCs/>
        </w:rPr>
      </w:pPr>
      <w:r w:rsidRPr="007145B5">
        <w:rPr>
          <w:rFonts w:ascii="Times New Roman" w:hAnsi="Times New Roman" w:cs="Times New Roman"/>
          <w:b/>
          <w:bCs/>
        </w:rPr>
        <w:t>Agreement to Use Electronic Signatures</w:t>
      </w:r>
    </w:p>
    <w:p w14:paraId="393944EC" w14:textId="77777777" w:rsidR="00D0184B" w:rsidRPr="007145B5" w:rsidRDefault="00D0184B" w:rsidP="007145B5">
      <w:pPr>
        <w:jc w:val="center"/>
        <w:rPr>
          <w:rFonts w:ascii="Times New Roman" w:hAnsi="Times New Roman" w:cs="Times New Roman"/>
          <w:b/>
          <w:bCs/>
        </w:rPr>
      </w:pPr>
      <w:r>
        <w:rPr>
          <w:rFonts w:ascii="Times New Roman" w:hAnsi="Times New Roman" w:cs="Times New Roman"/>
          <w:b/>
          <w:bCs/>
        </w:rPr>
        <w:t>[Applicable only to contracts processed through SCM]</w:t>
      </w:r>
    </w:p>
    <w:p w14:paraId="393944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w:t>
      </w: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393944EE" w14:textId="77777777" w:rsidR="00F0508A" w:rsidRPr="00F0508A" w:rsidRDefault="00F0508A" w:rsidP="00F0508A">
      <w:pPr>
        <w:spacing w:after="0" w:line="240" w:lineRule="auto"/>
        <w:rPr>
          <w:rFonts w:ascii="Times New Roman" w:eastAsia="Times New Roman" w:hAnsi="Times New Roman" w:cs="Times New Roman"/>
        </w:rPr>
      </w:pPr>
    </w:p>
    <w:p w14:paraId="393944E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393944F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393944F1" w14:textId="77777777" w:rsidR="00F0508A" w:rsidRPr="00F0508A" w:rsidRDefault="00F0508A" w:rsidP="00F0508A">
      <w:pPr>
        <w:spacing w:after="0" w:line="240" w:lineRule="auto"/>
        <w:rPr>
          <w:rFonts w:ascii="Times New Roman" w:eastAsia="Times New Roman" w:hAnsi="Times New Roman" w:cs="Times New Roman"/>
        </w:rPr>
      </w:pPr>
    </w:p>
    <w:p w14:paraId="393944F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393944F3"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393944F4" w14:textId="77777777" w:rsidR="00F0508A" w:rsidRPr="00F0508A" w:rsidRDefault="00F0508A" w:rsidP="00F0508A">
      <w:pPr>
        <w:spacing w:after="0" w:line="240" w:lineRule="auto"/>
        <w:rPr>
          <w:rFonts w:ascii="Times New Roman" w:eastAsia="Times New Roman" w:hAnsi="Times New Roman" w:cs="Times New Roman"/>
        </w:rPr>
      </w:pPr>
    </w:p>
    <w:p w14:paraId="393944F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393944F6" w14:textId="77777777" w:rsidR="00F0508A" w:rsidRPr="00F0508A" w:rsidRDefault="00F0508A" w:rsidP="00F0508A">
      <w:pPr>
        <w:spacing w:after="0" w:line="240" w:lineRule="auto"/>
        <w:rPr>
          <w:rFonts w:ascii="Times New Roman" w:eastAsia="Times New Roman" w:hAnsi="Times New Roman" w:cs="Times New Roman"/>
          <w:b/>
        </w:rPr>
      </w:pPr>
    </w:p>
    <w:p w14:paraId="393944F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393944F8"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393944F9" w14:textId="77777777" w:rsidR="00F0508A" w:rsidRPr="00F0508A" w:rsidRDefault="00F0508A" w:rsidP="00F0508A">
      <w:pPr>
        <w:spacing w:after="0" w:line="240" w:lineRule="auto"/>
        <w:rPr>
          <w:rFonts w:ascii="Times New Roman" w:eastAsia="Times New Roman" w:hAnsi="Times New Roman" w:cs="Times New Roman"/>
        </w:rPr>
      </w:pPr>
    </w:p>
    <w:p w14:paraId="393944FA"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393944FB" w14:textId="77777777" w:rsidR="00F0508A" w:rsidRPr="00F0508A" w:rsidRDefault="00087CFF" w:rsidP="00F0508A">
      <w:pPr>
        <w:spacing w:after="0" w:line="240" w:lineRule="auto"/>
        <w:rPr>
          <w:rFonts w:ascii="Times New Roman" w:eastAsia="Times New Roman" w:hAnsi="Times New Roman" w:cs="Times New Roman"/>
        </w:rPr>
      </w:pPr>
      <w:r w:rsidRPr="00087CFF">
        <w:rPr>
          <w:rFonts w:ascii="Times New Roman" w:eastAsia="Times New Roman" w:hAnsi="Times New Roman" w:cs="Times New Roman"/>
        </w:rPr>
        <w:t>Lesley A. Crane</w:t>
      </w:r>
      <w:r w:rsidR="00F0508A" w:rsidRPr="00F0508A">
        <w:rPr>
          <w:rFonts w:ascii="Times New Roman" w:eastAsia="Times New Roman" w:hAnsi="Times New Roman" w:cs="Times New Roman"/>
        </w:rPr>
        <w:t>, Commissioner</w:t>
      </w:r>
      <w:r>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Jason D. Dudich, Director</w:t>
      </w:r>
      <w:r w:rsidR="00F0508A" w:rsidRPr="00F0508A">
        <w:rPr>
          <w:rFonts w:ascii="Times New Roman" w:eastAsia="Times New Roman" w:hAnsi="Times New Roman" w:cs="Times New Roman"/>
        </w:rPr>
        <w:tab/>
      </w:r>
    </w:p>
    <w:p w14:paraId="393944FC" w14:textId="77777777" w:rsidR="00F0508A" w:rsidRPr="00F0508A" w:rsidRDefault="00F0508A" w:rsidP="00F0508A">
      <w:pPr>
        <w:spacing w:after="0" w:line="240" w:lineRule="auto"/>
        <w:rPr>
          <w:rFonts w:ascii="Times New Roman" w:eastAsia="Times New Roman" w:hAnsi="Times New Roman" w:cs="Times New Roman"/>
        </w:rPr>
      </w:pPr>
    </w:p>
    <w:p w14:paraId="393944F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393944FE" w14:textId="77777777" w:rsidR="00F0508A" w:rsidRPr="00F0508A" w:rsidRDefault="00F0508A" w:rsidP="00F0508A">
      <w:pPr>
        <w:spacing w:after="0" w:line="240" w:lineRule="auto"/>
        <w:rPr>
          <w:rFonts w:ascii="Times New Roman" w:eastAsia="Times New Roman" w:hAnsi="Times New Roman" w:cs="Times New Roman"/>
          <w:b/>
        </w:rPr>
      </w:pPr>
    </w:p>
    <w:p w14:paraId="393944F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3939450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39394501" w14:textId="77777777" w:rsidR="00F0508A" w:rsidRPr="00F0508A" w:rsidRDefault="00F0508A" w:rsidP="00F0508A">
      <w:pPr>
        <w:spacing w:after="0" w:line="240" w:lineRule="auto"/>
        <w:rPr>
          <w:rFonts w:ascii="Times New Roman" w:eastAsia="Times New Roman" w:hAnsi="Times New Roman" w:cs="Times New Roman"/>
        </w:rPr>
      </w:pPr>
    </w:p>
    <w:p w14:paraId="3939450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39394503"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Curtis T. Hill, Jr., Attorney General</w:t>
      </w:r>
    </w:p>
    <w:p w14:paraId="39394504"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3939450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39394506" w14:textId="77777777" w:rsidR="00F0508A" w:rsidRPr="00F0508A" w:rsidRDefault="00F0508A" w:rsidP="00F0508A">
      <w:pPr>
        <w:spacing w:after="0" w:line="240" w:lineRule="auto"/>
        <w:rPr>
          <w:rFonts w:ascii="Times New Roman" w:eastAsia="Times New Roman" w:hAnsi="Times New Roman" w:cs="Times New Roman"/>
          <w:b/>
        </w:rPr>
      </w:pPr>
    </w:p>
    <w:p w14:paraId="3939450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39394508"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39394509"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3939450A"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3939450B"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Dewand Neely, Chief Information Officer</w:t>
      </w:r>
    </w:p>
    <w:p w14:paraId="3939450C" w14:textId="77777777" w:rsidR="00F0508A" w:rsidRPr="00F0508A" w:rsidRDefault="00F0508A" w:rsidP="00F0508A">
      <w:pPr>
        <w:spacing w:after="0" w:line="240" w:lineRule="auto"/>
        <w:rPr>
          <w:rFonts w:ascii="Times New Roman" w:eastAsia="Times New Roman" w:hAnsi="Times New Roman" w:cs="Times New Roman"/>
        </w:rPr>
      </w:pPr>
    </w:p>
    <w:p w14:paraId="3939450D"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1" w:author="Worrall, James F. (LNSSI-DC)" w:date="2020-10-08T16:29:00Z" w:initials="WJF(">
    <w:p w14:paraId="5DCDFB50" w14:textId="610A968D" w:rsidR="002F5604" w:rsidRDefault="002F5604">
      <w:pPr>
        <w:pStyle w:val="CommentText"/>
      </w:pPr>
      <w:r>
        <w:rPr>
          <w:rStyle w:val="CommentReference"/>
        </w:rPr>
        <w:annotationRef/>
      </w:r>
      <w:r>
        <w:t>This section is not applicable to the types of services LN</w:t>
      </w:r>
      <w:r w:rsidR="005E0391">
        <w:t>RS</w:t>
      </w:r>
      <w:r>
        <w:t xml:space="preserve"> will provide i</w:t>
      </w:r>
      <w:r w:rsidR="005E0391">
        <w:t>.</w:t>
      </w:r>
      <w:r>
        <w:t>e</w:t>
      </w:r>
      <w:r w:rsidR="005E0391">
        <w:t>.</w:t>
      </w:r>
      <w:r>
        <w:t xml:space="preserve"> subscription services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CDFB5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A27D4" w14:textId="77777777" w:rsidR="00D507E8" w:rsidRDefault="00D507E8" w:rsidP="00C96F20">
      <w:pPr>
        <w:spacing w:after="0" w:line="240" w:lineRule="auto"/>
      </w:pPr>
      <w:r>
        <w:separator/>
      </w:r>
    </w:p>
  </w:endnote>
  <w:endnote w:type="continuationSeparator" w:id="0">
    <w:p w14:paraId="65410575" w14:textId="77777777" w:rsidR="00D507E8" w:rsidRDefault="00D507E8"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B2FF4" w14:textId="77777777" w:rsidR="0038692A" w:rsidRDefault="003869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39394512" w14:textId="1DE9B40A"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B0B4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B0B4E">
              <w:rPr>
                <w:b/>
                <w:bCs/>
                <w:noProof/>
              </w:rPr>
              <w:t>20</w:t>
            </w:r>
            <w:r>
              <w:rPr>
                <w:b/>
                <w:bCs/>
                <w:sz w:val="24"/>
                <w:szCs w:val="24"/>
              </w:rPr>
              <w:fldChar w:fldCharType="end"/>
            </w:r>
          </w:p>
        </w:sdtContent>
      </w:sdt>
    </w:sdtContent>
  </w:sdt>
  <w:p w14:paraId="39394513" w14:textId="77777777" w:rsidR="00AA11FE" w:rsidRPr="00C96F20" w:rsidRDefault="00AA11FE">
    <w:pPr>
      <w:pStyle w:val="Footer"/>
      <w:rPr>
        <w:sz w:val="20"/>
        <w:szCs w:val="20"/>
      </w:rPr>
    </w:pPr>
    <w:r w:rsidRPr="00C96F20">
      <w:rPr>
        <w:sz w:val="20"/>
        <w:szCs w:val="20"/>
      </w:rPr>
      <w:t>07/1</w:t>
    </w:r>
    <w:r w:rsidR="003E4E84">
      <w:rPr>
        <w:sz w:val="20"/>
        <w:szCs w:val="20"/>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DB533" w14:textId="77777777" w:rsidR="0038692A" w:rsidRDefault="003869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8CCFC" w14:textId="77777777" w:rsidR="00D507E8" w:rsidRDefault="00D507E8" w:rsidP="00C96F20">
      <w:pPr>
        <w:spacing w:after="0" w:line="240" w:lineRule="auto"/>
      </w:pPr>
      <w:r>
        <w:separator/>
      </w:r>
    </w:p>
  </w:footnote>
  <w:footnote w:type="continuationSeparator" w:id="0">
    <w:p w14:paraId="0A8AF18A" w14:textId="77777777" w:rsidR="00D507E8" w:rsidRDefault="00D507E8" w:rsidP="00C96F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AD561" w14:textId="77777777" w:rsidR="0038692A" w:rsidRDefault="003869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0D960" w14:textId="01998715" w:rsidR="0038692A" w:rsidRDefault="0038692A">
    <w:pPr>
      <w:pStyle w:val="Header"/>
    </w:pPr>
    <w:r>
      <w:t xml:space="preserve">Attachment B – </w:t>
    </w:r>
    <w:r w:rsidRPr="0038692A">
      <w:rPr>
        <w:b/>
      </w:rPr>
      <w:t>Sample Contract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2E04E" w14:textId="77777777" w:rsidR="0038692A" w:rsidRDefault="00386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1C6062A"/>
    <w:multiLevelType w:val="hybridMultilevel"/>
    <w:tmpl w:val="D2185F2E"/>
    <w:lvl w:ilvl="0" w:tplc="19F64E6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EF36E9"/>
    <w:multiLevelType w:val="hybridMultilevel"/>
    <w:tmpl w:val="23921F8E"/>
    <w:lvl w:ilvl="0" w:tplc="19F64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4"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5"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6"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7"/>
  </w:num>
  <w:num w:numId="2">
    <w:abstractNumId w:val="0"/>
  </w:num>
  <w:num w:numId="3">
    <w:abstractNumId w:val="3"/>
  </w:num>
  <w:num w:numId="4">
    <w:abstractNumId w:val="5"/>
  </w:num>
  <w:num w:numId="5">
    <w:abstractNumId w:val="4"/>
  </w:num>
  <w:num w:numId="6">
    <w:abstractNumId w:val="6"/>
  </w:num>
  <w:num w:numId="7">
    <w:abstractNumId w:val="2"/>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ch, Micah S (RIS-DAY)">
    <w15:presenceInfo w15:providerId="AD" w15:userId="S-1-5-21-2734890129-506862872-3794469163-240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K2MDA1sLQ0MzS2MDNX0lEKTi0uzszPAykwrAUAsVNEyywAAAA="/>
  </w:docVars>
  <w:rsids>
    <w:rsidRoot w:val="006E4F58"/>
    <w:rsid w:val="0001045E"/>
    <w:rsid w:val="00021D54"/>
    <w:rsid w:val="000320B5"/>
    <w:rsid w:val="00034DF7"/>
    <w:rsid w:val="00037656"/>
    <w:rsid w:val="000537DB"/>
    <w:rsid w:val="0005674A"/>
    <w:rsid w:val="00087CFF"/>
    <w:rsid w:val="00094DA4"/>
    <w:rsid w:val="000A5FFB"/>
    <w:rsid w:val="000A6513"/>
    <w:rsid w:val="00105774"/>
    <w:rsid w:val="00106776"/>
    <w:rsid w:val="0012382F"/>
    <w:rsid w:val="0016747F"/>
    <w:rsid w:val="001739B8"/>
    <w:rsid w:val="00187140"/>
    <w:rsid w:val="00196CC0"/>
    <w:rsid w:val="00202E37"/>
    <w:rsid w:val="00206A95"/>
    <w:rsid w:val="0025187C"/>
    <w:rsid w:val="00260DA0"/>
    <w:rsid w:val="002835C4"/>
    <w:rsid w:val="00291E2A"/>
    <w:rsid w:val="002A617D"/>
    <w:rsid w:val="002B190C"/>
    <w:rsid w:val="002E3E1F"/>
    <w:rsid w:val="002F26AD"/>
    <w:rsid w:val="002F2B6B"/>
    <w:rsid w:val="002F5604"/>
    <w:rsid w:val="00344D68"/>
    <w:rsid w:val="0038692A"/>
    <w:rsid w:val="003E024F"/>
    <w:rsid w:val="003E43EB"/>
    <w:rsid w:val="003E4E84"/>
    <w:rsid w:val="003E6C08"/>
    <w:rsid w:val="00413DA7"/>
    <w:rsid w:val="004B543A"/>
    <w:rsid w:val="00506D5C"/>
    <w:rsid w:val="00507E19"/>
    <w:rsid w:val="00552EFB"/>
    <w:rsid w:val="00572EFD"/>
    <w:rsid w:val="00573ED0"/>
    <w:rsid w:val="005B3DEB"/>
    <w:rsid w:val="005E0391"/>
    <w:rsid w:val="005F0D6B"/>
    <w:rsid w:val="006157BA"/>
    <w:rsid w:val="00617E36"/>
    <w:rsid w:val="00623E6B"/>
    <w:rsid w:val="00657CD7"/>
    <w:rsid w:val="00674611"/>
    <w:rsid w:val="00675C15"/>
    <w:rsid w:val="006A0226"/>
    <w:rsid w:val="006E4F58"/>
    <w:rsid w:val="006F3B5E"/>
    <w:rsid w:val="007145B5"/>
    <w:rsid w:val="007412B2"/>
    <w:rsid w:val="00743A5A"/>
    <w:rsid w:val="007645D6"/>
    <w:rsid w:val="00782C06"/>
    <w:rsid w:val="007A3C99"/>
    <w:rsid w:val="007D3AD3"/>
    <w:rsid w:val="007F284D"/>
    <w:rsid w:val="007F468B"/>
    <w:rsid w:val="008037AD"/>
    <w:rsid w:val="00822D56"/>
    <w:rsid w:val="00833B43"/>
    <w:rsid w:val="00842A7F"/>
    <w:rsid w:val="008C1ADE"/>
    <w:rsid w:val="00902E76"/>
    <w:rsid w:val="00922B2E"/>
    <w:rsid w:val="00946970"/>
    <w:rsid w:val="00960CD4"/>
    <w:rsid w:val="009C3620"/>
    <w:rsid w:val="00A73810"/>
    <w:rsid w:val="00AA11FE"/>
    <w:rsid w:val="00AA3DDD"/>
    <w:rsid w:val="00AA6E84"/>
    <w:rsid w:val="00AD2E37"/>
    <w:rsid w:val="00AD39F3"/>
    <w:rsid w:val="00AF3B2B"/>
    <w:rsid w:val="00B50BE2"/>
    <w:rsid w:val="00C05BE2"/>
    <w:rsid w:val="00C27C59"/>
    <w:rsid w:val="00C43556"/>
    <w:rsid w:val="00C6224D"/>
    <w:rsid w:val="00C756F8"/>
    <w:rsid w:val="00C82C5D"/>
    <w:rsid w:val="00C96F20"/>
    <w:rsid w:val="00D0184B"/>
    <w:rsid w:val="00D225EE"/>
    <w:rsid w:val="00D420B3"/>
    <w:rsid w:val="00D4443D"/>
    <w:rsid w:val="00D507E8"/>
    <w:rsid w:val="00D515C5"/>
    <w:rsid w:val="00D574E0"/>
    <w:rsid w:val="00DA3AAA"/>
    <w:rsid w:val="00DB4C2E"/>
    <w:rsid w:val="00E10ABB"/>
    <w:rsid w:val="00E7790C"/>
    <w:rsid w:val="00E93E1F"/>
    <w:rsid w:val="00ED4DDD"/>
    <w:rsid w:val="00EE1E60"/>
    <w:rsid w:val="00EE457F"/>
    <w:rsid w:val="00EF309B"/>
    <w:rsid w:val="00F0508A"/>
    <w:rsid w:val="00F2585D"/>
    <w:rsid w:val="00F26731"/>
    <w:rsid w:val="00F37A53"/>
    <w:rsid w:val="00F420B5"/>
    <w:rsid w:val="00F72519"/>
    <w:rsid w:val="00F94793"/>
    <w:rsid w:val="00F970EE"/>
    <w:rsid w:val="00FB0B4E"/>
    <w:rsid w:val="00FC02B6"/>
    <w:rsid w:val="00FD273A"/>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94380"/>
  <w15:docId w15:val="{11A59119-98D8-4107-BC28-694B8F171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customStyle="1" w:styleId="yiv2325853974msonormal">
    <w:name w:val="yiv2325853974msonormal"/>
    <w:basedOn w:val="Normal"/>
    <w:rsid w:val="002F26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F26AD"/>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in.gov/iot/2394.htm"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in.gov/idoa/mwbe/payaudit.htm"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www.in.gov/idoa/mwbe/payaudit.ht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hyperlink" Target="mailto:MWBECompliance@idoa.IN.gov"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gov/ig/"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MWBECompliance@idoa.IN.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dianaVeteransPreference@idoa.IN.gov"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5694AB209B9943B81E35424DD9DD51" ma:contentTypeVersion="6" ma:contentTypeDescription="Create a new document." ma:contentTypeScope="" ma:versionID="51fd8c1153829d9080cdccba60ec6c02">
  <xsd:schema xmlns:xsd="http://www.w3.org/2001/XMLSchema" xmlns:xs="http://www.w3.org/2001/XMLSchema" xmlns:p="http://schemas.microsoft.com/office/2006/metadata/properties" xmlns:ns2="efe1c72f-9236-44db-85b1-04b3ae2b4a00" xmlns:ns3="f1b54d2f-5578-4f56-a834-08cc25b992d6" targetNamespace="http://schemas.microsoft.com/office/2006/metadata/properties" ma:root="true" ma:fieldsID="f1b67021b93fd1780195d9b8717bf110" ns2:_="" ns3:_="">
    <xsd:import namespace="efe1c72f-9236-44db-85b1-04b3ae2b4a00"/>
    <xsd:import namespace="f1b54d2f-5578-4f56-a834-08cc25b992d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1c72f-9236-44db-85b1-04b3ae2b4a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b54d2f-5578-4f56-a834-08cc25b992d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11E2B-3FA9-4080-8B6B-7A57C6DD93FA}">
  <ds:schemaRefs>
    <ds:schemaRef ds:uri="http://schemas.microsoft.com/office/2006/metadata/properties"/>
    <ds:schemaRef ds:uri="http://schemas.microsoft.com/office/infopath/2007/PartnerControls"/>
    <ds:schemaRef ds:uri="31c9330d-b572-4989-9952-29bf5e6042ab"/>
  </ds:schemaRefs>
</ds:datastoreItem>
</file>

<file path=customXml/itemProps2.xml><?xml version="1.0" encoding="utf-8"?>
<ds:datastoreItem xmlns:ds="http://schemas.openxmlformats.org/officeDocument/2006/customXml" ds:itemID="{60EECD35-180B-4CEF-8014-C6C423A5F132}"/>
</file>

<file path=customXml/itemProps3.xml><?xml version="1.0" encoding="utf-8"?>
<ds:datastoreItem xmlns:ds="http://schemas.openxmlformats.org/officeDocument/2006/customXml" ds:itemID="{1F94B39A-EE3D-419A-B78C-4E22D42EBB1E}">
  <ds:schemaRefs>
    <ds:schemaRef ds:uri="http://schemas.microsoft.com/sharepoint/v3/contenttype/forms"/>
  </ds:schemaRefs>
</ds:datastoreItem>
</file>

<file path=customXml/itemProps4.xml><?xml version="1.0" encoding="utf-8"?>
<ds:datastoreItem xmlns:ds="http://schemas.openxmlformats.org/officeDocument/2006/customXml" ds:itemID="{8CD782BC-0D13-46E0-A381-44193A80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10253</Words>
  <Characters>58445</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Office of the Indiana Attorney General</Company>
  <LinksUpToDate>false</LinksUpToDate>
  <CharactersWithSpaces>68561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Mercer, Misty</dc:creator>
  <cp:lastModifiedBy>Asch, Micah S (RIS-DAY)</cp:lastModifiedBy>
  <cp:revision>2</cp:revision>
  <dcterms:created xsi:type="dcterms:W3CDTF">2020-10-15T20:04:00Z</dcterms:created>
  <dcterms:modified xsi:type="dcterms:W3CDTF">2020-10-15T20:04:00Z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0x010100325694AB209B9943B81E35424DD9DD51</vt:lpwstr>
  </property>
</Properties>
</file>